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9F" w:rsidRPr="00AA5BD2" w:rsidRDefault="00606A9F" w:rsidP="00DA3A61">
      <w:pPr>
        <w:pStyle w:val="BodyText"/>
        <w:widowControl w:val="0"/>
        <w:spacing w:after="160" w:line="360" w:lineRule="auto"/>
        <w:ind w:firstLine="567"/>
        <w:jc w:val="right"/>
        <w:rPr>
          <w:rFonts w:ascii="GHEA Grapalat" w:hAnsi="GHEA Grapalat" w:cs="Sylfaen"/>
          <w:i/>
        </w:rPr>
      </w:pPr>
      <w:r w:rsidRPr="00AA5BD2">
        <w:rPr>
          <w:rFonts w:ascii="GHEA Grapalat" w:hAnsi="GHEA Grapalat"/>
          <w:i/>
        </w:rPr>
        <w:t xml:space="preserve">Приложение № 1 </w:t>
      </w:r>
    </w:p>
    <w:p w:rsidR="00CF33E9" w:rsidRPr="00AA5BD2" w:rsidRDefault="00CF33E9" w:rsidP="00DA3A61">
      <w:pPr>
        <w:pStyle w:val="BodyText"/>
        <w:widowControl w:val="0"/>
        <w:spacing w:after="160" w:line="360" w:lineRule="auto"/>
        <w:ind w:firstLine="567"/>
        <w:jc w:val="right"/>
        <w:rPr>
          <w:rFonts w:ascii="GHEA Grapalat" w:hAnsi="GHEA Grapalat" w:cs="Sylfaen"/>
          <w:i/>
        </w:rPr>
      </w:pPr>
      <w:r w:rsidRPr="00AA5BD2">
        <w:rPr>
          <w:rFonts w:ascii="GHEA Grapalat" w:hAnsi="GHEA Grapalat"/>
          <w:i/>
        </w:rPr>
        <w:t xml:space="preserve">к приказу Министра финансов Республики Армения </w:t>
      </w:r>
      <w:r w:rsidR="00FA7119" w:rsidRPr="00AA5BD2">
        <w:rPr>
          <w:rFonts w:ascii="GHEA Grapalat" w:hAnsi="GHEA Grapalat" w:cs="Sylfaen"/>
          <w:i/>
        </w:rPr>
        <w:br/>
      </w:r>
      <w:r w:rsidRPr="00AA5BD2">
        <w:rPr>
          <w:rFonts w:ascii="GHEA Grapalat" w:hAnsi="GHEA Grapalat"/>
          <w:i/>
        </w:rPr>
        <w:t>о</w:t>
      </w:r>
      <w:r w:rsidR="008818E3" w:rsidRPr="00AA5BD2">
        <w:rPr>
          <w:rFonts w:ascii="GHEA Grapalat" w:hAnsi="GHEA Grapalat"/>
          <w:i/>
        </w:rPr>
        <w:t xml:space="preserve">т </w:t>
      </w:r>
      <w:r w:rsidR="00D61374" w:rsidRPr="00AA5BD2">
        <w:rPr>
          <w:rFonts w:ascii="GHEA Grapalat" w:hAnsi="GHEA Grapalat"/>
          <w:i/>
        </w:rPr>
        <w:t xml:space="preserve">2019 </w:t>
      </w:r>
      <w:r w:rsidR="008818E3" w:rsidRPr="00AA5BD2">
        <w:rPr>
          <w:rFonts w:ascii="GHEA Grapalat" w:hAnsi="GHEA Grapalat"/>
          <w:i/>
        </w:rPr>
        <w:t>года № -A</w:t>
      </w:r>
    </w:p>
    <w:p w:rsidR="00A4360B" w:rsidRPr="00AA5BD2" w:rsidRDefault="00A4360B" w:rsidP="00DA3A61">
      <w:pPr>
        <w:pStyle w:val="BodyText"/>
        <w:widowControl w:val="0"/>
        <w:spacing w:after="160" w:line="360" w:lineRule="auto"/>
        <w:ind w:right="-7" w:firstLine="567"/>
        <w:jc w:val="right"/>
        <w:rPr>
          <w:rFonts w:ascii="GHEA Grapalat" w:hAnsi="GHEA Grapalat"/>
        </w:rPr>
      </w:pPr>
    </w:p>
    <w:p w:rsidR="00096865" w:rsidRPr="00AA5BD2" w:rsidRDefault="00096865" w:rsidP="00DA3A61">
      <w:pPr>
        <w:pStyle w:val="BodyText"/>
        <w:widowControl w:val="0"/>
        <w:spacing w:after="160" w:line="360" w:lineRule="auto"/>
        <w:ind w:right="-7" w:firstLine="567"/>
        <w:jc w:val="right"/>
        <w:rPr>
          <w:rFonts w:ascii="GHEA Grapalat" w:hAnsi="GHEA Grapalat" w:cs="Sylfaen"/>
          <w:i/>
          <w:u w:val="single"/>
        </w:rPr>
      </w:pPr>
      <w:r w:rsidRPr="00AA5BD2">
        <w:rPr>
          <w:rFonts w:ascii="GHEA Grapalat" w:hAnsi="GHEA Grapalat"/>
          <w:i/>
          <w:u w:val="single"/>
        </w:rPr>
        <w:t>Типовая форма</w:t>
      </w:r>
    </w:p>
    <w:p w:rsidR="00096865" w:rsidRPr="00AA5BD2" w:rsidRDefault="00096865" w:rsidP="008818E3">
      <w:pPr>
        <w:pStyle w:val="BodyTextIndent"/>
        <w:widowControl w:val="0"/>
        <w:spacing w:after="160"/>
        <w:ind w:firstLine="0"/>
        <w:jc w:val="center"/>
        <w:rPr>
          <w:rFonts w:ascii="GHEA Grapalat" w:hAnsi="GHEA Grapalat"/>
          <w:i w:val="0"/>
          <w:sz w:val="24"/>
          <w:szCs w:val="24"/>
        </w:rPr>
      </w:pPr>
    </w:p>
    <w:p w:rsidR="00642EFE" w:rsidRPr="00AA5BD2" w:rsidRDefault="00642EFE" w:rsidP="008818E3">
      <w:pPr>
        <w:pStyle w:val="BodyTextIndent"/>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ОБЪЯВЛЕНИЕ</w:t>
      </w:r>
    </w:p>
    <w:p w:rsidR="00642EFE" w:rsidRPr="00AA5BD2" w:rsidRDefault="004C5BC1" w:rsidP="008818E3">
      <w:pPr>
        <w:pStyle w:val="BodyTextIndent"/>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642EFE" w:rsidRPr="00AA5BD2" w:rsidRDefault="00642EFE" w:rsidP="008818E3">
      <w:pPr>
        <w:pStyle w:val="BodyTextIndent"/>
        <w:widowControl w:val="0"/>
        <w:spacing w:after="160"/>
        <w:ind w:firstLine="0"/>
        <w:jc w:val="center"/>
        <w:rPr>
          <w:rFonts w:ascii="GHEA Grapalat" w:hAnsi="GHEA Grapalat"/>
          <w:i w:val="0"/>
          <w:sz w:val="24"/>
          <w:szCs w:val="24"/>
        </w:rPr>
      </w:pPr>
    </w:p>
    <w:p w:rsidR="0091042F" w:rsidRPr="00AA5BD2" w:rsidRDefault="00642EFE" w:rsidP="008818E3">
      <w:pPr>
        <w:pStyle w:val="BodyTextIndent"/>
        <w:widowControl w:val="0"/>
        <w:spacing w:after="160"/>
        <w:ind w:firstLine="0"/>
        <w:jc w:val="center"/>
        <w:rPr>
          <w:rFonts w:ascii="GHEA Grapalat" w:hAnsi="GHEA Grapalat"/>
          <w:i w:val="0"/>
          <w:sz w:val="24"/>
          <w:szCs w:val="24"/>
        </w:rPr>
      </w:pPr>
      <w:r w:rsidRPr="00AA5BD2">
        <w:rPr>
          <w:rFonts w:ascii="GHEA Grapalat" w:hAnsi="GHEA Grapalat"/>
          <w:i w:val="0"/>
          <w:sz w:val="24"/>
          <w:szCs w:val="24"/>
        </w:rPr>
        <w:t xml:space="preserve">Настоящий текст объявления утвержден решением Комиссии по запросу </w:t>
      </w:r>
      <w:r w:rsidRPr="00E02666">
        <w:rPr>
          <w:rFonts w:ascii="GHEA Grapalat" w:hAnsi="GHEA Grapalat"/>
          <w:i w:val="0"/>
          <w:sz w:val="24"/>
          <w:szCs w:val="24"/>
        </w:rPr>
        <w:t>котировок</w:t>
      </w:r>
      <w:r w:rsidR="00FA7119" w:rsidRPr="00E02666">
        <w:rPr>
          <w:rFonts w:ascii="GHEA Grapalat" w:hAnsi="GHEA Grapalat"/>
          <w:i w:val="0"/>
          <w:sz w:val="24"/>
          <w:szCs w:val="24"/>
        </w:rPr>
        <w:t xml:space="preserve"> </w:t>
      </w:r>
      <w:r w:rsidRPr="00E02666">
        <w:rPr>
          <w:rFonts w:ascii="GHEA Grapalat" w:hAnsi="GHEA Grapalat"/>
          <w:i w:val="0"/>
          <w:sz w:val="24"/>
          <w:szCs w:val="24"/>
        </w:rPr>
        <w:t>от "</w:t>
      </w:r>
      <w:r w:rsidR="00E02666" w:rsidRPr="00E02666">
        <w:rPr>
          <w:rFonts w:ascii="GHEA Grapalat" w:hAnsi="GHEA Grapalat"/>
          <w:i w:val="0"/>
          <w:sz w:val="24"/>
          <w:szCs w:val="24"/>
        </w:rPr>
        <w:t>29</w:t>
      </w:r>
      <w:r w:rsidRPr="00E02666">
        <w:rPr>
          <w:rFonts w:ascii="GHEA Grapalat" w:hAnsi="GHEA Grapalat"/>
          <w:i w:val="0"/>
          <w:sz w:val="24"/>
          <w:szCs w:val="24"/>
        </w:rPr>
        <w:t>" "</w:t>
      </w:r>
      <w:r w:rsidR="00801535" w:rsidRPr="00E02666">
        <w:rPr>
          <w:rFonts w:ascii="GHEA Grapalat" w:hAnsi="GHEA Grapalat"/>
          <w:i w:val="0"/>
          <w:sz w:val="24"/>
          <w:szCs w:val="24"/>
        </w:rPr>
        <w:t>ноября</w:t>
      </w:r>
      <w:r w:rsidRPr="00E02666">
        <w:rPr>
          <w:rFonts w:ascii="GHEA Grapalat" w:hAnsi="GHEA Grapalat"/>
          <w:i w:val="0"/>
          <w:sz w:val="24"/>
          <w:szCs w:val="24"/>
        </w:rPr>
        <w:t>" 20</w:t>
      </w:r>
      <w:r w:rsidR="00801535" w:rsidRPr="00E02666">
        <w:rPr>
          <w:rFonts w:ascii="GHEA Grapalat" w:hAnsi="GHEA Grapalat"/>
          <w:i w:val="0"/>
          <w:sz w:val="24"/>
          <w:szCs w:val="24"/>
        </w:rPr>
        <w:t>19</w:t>
      </w:r>
      <w:r w:rsidRPr="00E02666">
        <w:rPr>
          <w:rFonts w:ascii="GHEA Grapalat" w:hAnsi="GHEA Grapalat"/>
          <w:i w:val="0"/>
          <w:sz w:val="24"/>
          <w:szCs w:val="24"/>
        </w:rPr>
        <w:t xml:space="preserve">  года </w:t>
      </w:r>
      <w:r w:rsidR="00801535" w:rsidRPr="00E02666">
        <w:rPr>
          <w:rFonts w:ascii="Courier New" w:hAnsi="Courier New" w:cs="Courier New"/>
          <w:i w:val="0"/>
          <w:sz w:val="24"/>
          <w:szCs w:val="24"/>
        </w:rPr>
        <w:t>№</w:t>
      </w:r>
      <w:r w:rsidR="00801535" w:rsidRPr="00E02666">
        <w:rPr>
          <w:rFonts w:ascii="GHEA Grapalat" w:hAnsi="GHEA Grapalat"/>
          <w:i w:val="0"/>
          <w:sz w:val="24"/>
          <w:szCs w:val="24"/>
        </w:rPr>
        <w:t xml:space="preserve"> 1 </w:t>
      </w:r>
      <w:r w:rsidRPr="00E02666">
        <w:rPr>
          <w:rFonts w:ascii="GHEA Grapalat" w:hAnsi="GHEA Grapalat"/>
          <w:i w:val="0"/>
          <w:sz w:val="24"/>
          <w:szCs w:val="24"/>
        </w:rPr>
        <w:t xml:space="preserve"> и опубликовывается</w:t>
      </w:r>
      <w:r w:rsidR="00FA7119" w:rsidRPr="00E02666">
        <w:rPr>
          <w:rFonts w:ascii="GHEA Grapalat" w:hAnsi="GHEA Grapalat"/>
          <w:i w:val="0"/>
          <w:sz w:val="24"/>
          <w:szCs w:val="24"/>
        </w:rPr>
        <w:t xml:space="preserve"> </w:t>
      </w:r>
      <w:r w:rsidR="00A76C15" w:rsidRPr="00E02666">
        <w:rPr>
          <w:rFonts w:ascii="GHEA Grapalat" w:hAnsi="GHEA Grapalat"/>
          <w:i w:val="0"/>
          <w:sz w:val="24"/>
          <w:szCs w:val="24"/>
        </w:rPr>
        <w:t>согласно статье 27</w:t>
      </w:r>
      <w:r w:rsidR="00A76C15" w:rsidRPr="00AA5BD2">
        <w:rPr>
          <w:rFonts w:ascii="GHEA Grapalat" w:hAnsi="GHEA Grapalat"/>
          <w:i w:val="0"/>
          <w:sz w:val="24"/>
          <w:szCs w:val="24"/>
        </w:rPr>
        <w:t xml:space="preserve"> Закона Республики Армения "О закупках"</w:t>
      </w:r>
    </w:p>
    <w:p w:rsidR="0091042F" w:rsidRPr="00AA5BD2" w:rsidRDefault="0091042F" w:rsidP="008818E3">
      <w:pPr>
        <w:pStyle w:val="BodyTextIndent"/>
        <w:widowControl w:val="0"/>
        <w:spacing w:after="160"/>
        <w:ind w:firstLine="0"/>
        <w:jc w:val="center"/>
        <w:rPr>
          <w:rFonts w:ascii="GHEA Grapalat" w:hAnsi="GHEA Grapalat"/>
          <w:i w:val="0"/>
          <w:sz w:val="24"/>
          <w:szCs w:val="24"/>
        </w:rPr>
      </w:pPr>
    </w:p>
    <w:p w:rsidR="0091042F" w:rsidRPr="00D7606A" w:rsidRDefault="004C5BC1" w:rsidP="008818E3">
      <w:pPr>
        <w:pStyle w:val="BodyTextIndent"/>
        <w:widowControl w:val="0"/>
        <w:spacing w:after="160"/>
        <w:ind w:firstLine="0"/>
        <w:jc w:val="center"/>
        <w:rPr>
          <w:rFonts w:ascii="GHEA Grapalat" w:hAnsi="GHEA Grapalat"/>
          <w:i w:val="0"/>
          <w:sz w:val="24"/>
          <w:szCs w:val="24"/>
          <w:u w:val="single"/>
        </w:rPr>
      </w:pPr>
      <w:r w:rsidRPr="00AA5BD2">
        <w:rPr>
          <w:rFonts w:ascii="GHEA Grapalat" w:hAnsi="GHEA Grapalat"/>
          <w:i w:val="0"/>
          <w:sz w:val="24"/>
          <w:szCs w:val="24"/>
        </w:rPr>
        <w:t xml:space="preserve">Код запроса котировок </w:t>
      </w:r>
      <w:r w:rsidR="00D7606A">
        <w:rPr>
          <w:rFonts w:ascii="GHEA Grapalat" w:hAnsi="GHEA Grapalat"/>
          <w:i w:val="0"/>
          <w:sz w:val="24"/>
          <w:szCs w:val="24"/>
          <w:lang w:val="en-US"/>
        </w:rPr>
        <w:t>AHD</w:t>
      </w:r>
      <w:r w:rsidR="00D7606A" w:rsidRPr="00D7606A">
        <w:rPr>
          <w:rFonts w:ascii="GHEA Grapalat" w:hAnsi="GHEA Grapalat"/>
          <w:i w:val="0"/>
          <w:sz w:val="24"/>
          <w:szCs w:val="24"/>
        </w:rPr>
        <w:t>-</w:t>
      </w:r>
      <w:r w:rsidRPr="00AA5BD2">
        <w:rPr>
          <w:rFonts w:ascii="GHEA Grapalat" w:hAnsi="GHEA Grapalat"/>
          <w:i w:val="0"/>
          <w:sz w:val="24"/>
          <w:szCs w:val="24"/>
        </w:rPr>
        <w:t>GHAPDzB</w:t>
      </w:r>
      <w:r w:rsidR="00D7606A" w:rsidRPr="00D7606A">
        <w:rPr>
          <w:rFonts w:ascii="GHEA Grapalat" w:hAnsi="GHEA Grapalat"/>
          <w:i w:val="0"/>
          <w:sz w:val="24"/>
          <w:szCs w:val="24"/>
        </w:rPr>
        <w:t>-20</w:t>
      </w:r>
      <w:r w:rsidRPr="00D7606A">
        <w:rPr>
          <w:rFonts w:ascii="GHEA Grapalat" w:hAnsi="GHEA Grapalat"/>
          <w:i w:val="0"/>
          <w:sz w:val="24"/>
          <w:szCs w:val="24"/>
        </w:rPr>
        <w:t>/</w:t>
      </w:r>
      <w:r w:rsidR="00492FC6" w:rsidRPr="00492FC6">
        <w:rPr>
          <w:rFonts w:ascii="GHEA Grapalat" w:hAnsi="GHEA Grapalat"/>
          <w:i w:val="0"/>
          <w:sz w:val="24"/>
          <w:szCs w:val="24"/>
        </w:rPr>
        <w:t>2</w:t>
      </w:r>
      <w:r w:rsidR="00D7606A" w:rsidRPr="00D7606A">
        <w:rPr>
          <w:rFonts w:ascii="GHEA Grapalat" w:hAnsi="GHEA Grapalat"/>
          <w:i w:val="0"/>
          <w:sz w:val="24"/>
          <w:szCs w:val="24"/>
        </w:rPr>
        <w:t>-80</w:t>
      </w:r>
    </w:p>
    <w:p w:rsidR="00606A9F" w:rsidRPr="00AA5BD2" w:rsidRDefault="00606A9F" w:rsidP="00E9738C">
      <w:pPr>
        <w:pStyle w:val="BodyTextIndent"/>
        <w:widowControl w:val="0"/>
        <w:spacing w:after="160"/>
        <w:ind w:firstLine="0"/>
        <w:jc w:val="center"/>
        <w:rPr>
          <w:rFonts w:ascii="GHEA Grapalat" w:hAnsi="GHEA Grapalat"/>
          <w:i w:val="0"/>
          <w:sz w:val="24"/>
          <w:szCs w:val="24"/>
        </w:rPr>
      </w:pPr>
    </w:p>
    <w:p w:rsidR="003E10CC" w:rsidRPr="009F7516" w:rsidRDefault="003E10CC" w:rsidP="003E10CC">
      <w:pPr>
        <w:pStyle w:val="BodyTextIndent"/>
        <w:widowControl w:val="0"/>
        <w:spacing w:line="240" w:lineRule="auto"/>
        <w:ind w:firstLine="567"/>
        <w:jc w:val="left"/>
        <w:rPr>
          <w:rFonts w:ascii="GHEA Grapalat" w:hAnsi="GHEA Grapalat"/>
          <w:i w:val="0"/>
          <w:sz w:val="24"/>
          <w:szCs w:val="24"/>
        </w:rPr>
      </w:pPr>
      <w:r w:rsidRPr="00AA5BD2">
        <w:rPr>
          <w:rFonts w:ascii="GHEA Grapalat" w:hAnsi="GHEA Grapalat"/>
          <w:i w:val="0"/>
          <w:sz w:val="24"/>
          <w:szCs w:val="24"/>
        </w:rPr>
        <w:t xml:space="preserve">Заказчик </w:t>
      </w:r>
      <w:r w:rsidRPr="009F7516">
        <w:rPr>
          <w:rFonts w:ascii="Sylfaen" w:hAnsi="Sylfaen"/>
          <w:i w:val="0"/>
          <w:sz w:val="24"/>
          <w:szCs w:val="24"/>
          <w:lang w:val="af-ZA"/>
        </w:rPr>
        <w:t xml:space="preserve">« ОШ им. М. Маштоца г. Масиса Араратской области РА » </w:t>
      </w:r>
      <w:r w:rsidRPr="009F7516">
        <w:rPr>
          <w:rFonts w:ascii="Sylfaen" w:hAnsi="Sylfaen" w:cs="Arial"/>
          <w:i w:val="0"/>
          <w:sz w:val="24"/>
          <w:szCs w:val="24"/>
          <w:lang w:val="af-ZA"/>
        </w:rPr>
        <w:t>ГНО</w:t>
      </w:r>
      <w:r w:rsidRPr="009F7516">
        <w:rPr>
          <w:rFonts w:ascii="GHEA Grapalat" w:hAnsi="GHEA Grapalat"/>
          <w:i w:val="0"/>
          <w:sz w:val="24"/>
          <w:szCs w:val="24"/>
        </w:rPr>
        <w:t>,</w:t>
      </w:r>
      <w:r w:rsidRPr="00AA5BD2">
        <w:rPr>
          <w:rFonts w:ascii="GHEA Grapalat" w:hAnsi="GHEA Grapalat"/>
          <w:i w:val="0"/>
          <w:sz w:val="24"/>
          <w:szCs w:val="24"/>
        </w:rPr>
        <w:t xml:space="preserve"> находящийся по адресу:</w:t>
      </w:r>
      <w:r w:rsidRPr="009F7516">
        <w:rPr>
          <w:rFonts w:ascii="GHEA Grapalat" w:hAnsi="GHEA Grapalat"/>
          <w:i w:val="0"/>
          <w:sz w:val="24"/>
          <w:szCs w:val="24"/>
        </w:rPr>
        <w:t xml:space="preserve"> РА Араратский область г. Масис Ереванян 58</w:t>
      </w:r>
    </w:p>
    <w:p w:rsidR="003E10CC" w:rsidRPr="00AA5BD2" w:rsidRDefault="003E10CC" w:rsidP="003E10CC">
      <w:pPr>
        <w:pStyle w:val="BodyTextIndent"/>
        <w:widowControl w:val="0"/>
        <w:tabs>
          <w:tab w:val="left" w:pos="6946"/>
        </w:tabs>
        <w:spacing w:after="160"/>
        <w:ind w:left="1701" w:firstLine="0"/>
        <w:rPr>
          <w:rFonts w:ascii="GHEA Grapalat" w:hAnsi="GHEA Grapalat"/>
          <w:i w:val="0"/>
          <w:sz w:val="24"/>
          <w:szCs w:val="24"/>
        </w:rPr>
      </w:pPr>
      <w:r>
        <w:rPr>
          <w:rFonts w:ascii="GHEA Grapalat" w:hAnsi="GHEA Grapalat"/>
          <w:i w:val="0"/>
          <w:sz w:val="16"/>
          <w:szCs w:val="24"/>
        </w:rPr>
        <w:t xml:space="preserve">(наименование заказчика) </w:t>
      </w:r>
      <w:r w:rsidRPr="003E10CC">
        <w:rPr>
          <w:rFonts w:ascii="GHEA Grapalat" w:hAnsi="GHEA Grapalat"/>
          <w:i w:val="0"/>
          <w:sz w:val="16"/>
          <w:szCs w:val="24"/>
        </w:rPr>
        <w:t xml:space="preserve">                                 </w:t>
      </w:r>
      <w:r w:rsidRPr="00AA5BD2">
        <w:rPr>
          <w:rFonts w:ascii="GHEA Grapalat" w:hAnsi="GHEA Grapalat"/>
          <w:i w:val="0"/>
          <w:sz w:val="16"/>
          <w:szCs w:val="24"/>
        </w:rPr>
        <w:t xml:space="preserve">(адрес заказчика) </w:t>
      </w:r>
    </w:p>
    <w:p w:rsidR="00FA7119" w:rsidRPr="00AA5BD2" w:rsidRDefault="00A20B69" w:rsidP="00FA7119">
      <w:pPr>
        <w:pStyle w:val="BodyTextIndent"/>
        <w:widowControl w:val="0"/>
        <w:spacing w:after="160"/>
        <w:ind w:firstLine="567"/>
        <w:rPr>
          <w:rFonts w:ascii="GHEA Grapalat" w:hAnsi="GHEA Grapalat"/>
          <w:i w:val="0"/>
          <w:spacing w:val="6"/>
          <w:sz w:val="24"/>
          <w:szCs w:val="24"/>
        </w:rPr>
      </w:pPr>
      <w:r w:rsidRPr="00AA5BD2">
        <w:rPr>
          <w:rFonts w:ascii="GHEA Grapalat" w:hAnsi="GHEA Grapalat"/>
          <w:i w:val="0"/>
          <w:sz w:val="24"/>
          <w:szCs w:val="24"/>
        </w:rPr>
        <w:t>Участнику, отобранному по итогам запроса котировок, в</w:t>
      </w:r>
      <w:r w:rsidR="00FA7119" w:rsidRPr="00AA5BD2">
        <w:rPr>
          <w:rFonts w:ascii="Courier New" w:hAnsi="Courier New" w:cs="Courier New"/>
          <w:i w:val="0"/>
          <w:sz w:val="24"/>
          <w:szCs w:val="24"/>
          <w:lang w:val="en-US"/>
        </w:rPr>
        <w:t> </w:t>
      </w:r>
      <w:r w:rsidRPr="00AA5BD2">
        <w:rPr>
          <w:rFonts w:ascii="GHEA Grapalat" w:hAnsi="GHEA Grapalat"/>
          <w:i w:val="0"/>
          <w:spacing w:val="6"/>
          <w:sz w:val="24"/>
          <w:szCs w:val="24"/>
        </w:rPr>
        <w:t>установленном</w:t>
      </w:r>
      <w:r w:rsidR="00FA7119" w:rsidRPr="00AA5BD2">
        <w:rPr>
          <w:rFonts w:ascii="Courier New" w:hAnsi="Courier New" w:cs="Courier New"/>
          <w:i w:val="0"/>
          <w:spacing w:val="6"/>
          <w:sz w:val="24"/>
          <w:szCs w:val="24"/>
          <w:lang w:val="en-US"/>
        </w:rPr>
        <w:t> </w:t>
      </w:r>
      <w:r w:rsidRPr="00AA5BD2">
        <w:rPr>
          <w:rFonts w:ascii="GHEA Grapalat" w:hAnsi="GHEA Grapalat"/>
          <w:i w:val="0"/>
          <w:spacing w:val="6"/>
          <w:sz w:val="24"/>
          <w:szCs w:val="24"/>
        </w:rPr>
        <w:t xml:space="preserve">порядке будет предложено заключить договор на поставку </w:t>
      </w:r>
    </w:p>
    <w:p w:rsidR="00341A74" w:rsidRPr="00AA5BD2" w:rsidRDefault="00A20B69" w:rsidP="00FA7119">
      <w:pPr>
        <w:pStyle w:val="BodyTextIndent"/>
        <w:widowControl w:val="0"/>
        <w:spacing w:line="240" w:lineRule="auto"/>
        <w:ind w:firstLine="0"/>
        <w:rPr>
          <w:rFonts w:ascii="GHEA Grapalat" w:hAnsi="GHEA Grapalat"/>
          <w:i w:val="0"/>
          <w:sz w:val="24"/>
          <w:szCs w:val="24"/>
        </w:rPr>
      </w:pPr>
      <w:r w:rsidRPr="00AA5BD2">
        <w:rPr>
          <w:rFonts w:ascii="GHEA Grapalat" w:hAnsi="GHEA Grapalat"/>
          <w:i w:val="0"/>
          <w:sz w:val="24"/>
          <w:szCs w:val="24"/>
        </w:rPr>
        <w:t>________</w:t>
      </w:r>
      <w:r w:rsidR="00FA7119" w:rsidRPr="00AA5BD2">
        <w:rPr>
          <w:rFonts w:ascii="GHEA Grapalat" w:hAnsi="GHEA Grapalat"/>
          <w:i w:val="0"/>
          <w:sz w:val="24"/>
          <w:szCs w:val="24"/>
        </w:rPr>
        <w:t>_____</w:t>
      </w:r>
      <w:r w:rsidRPr="00AA5BD2">
        <w:rPr>
          <w:rFonts w:ascii="GHEA Grapalat" w:hAnsi="GHEA Grapalat"/>
          <w:i w:val="0"/>
          <w:sz w:val="24"/>
          <w:szCs w:val="24"/>
        </w:rPr>
        <w:t>__</w:t>
      </w:r>
      <w:r w:rsidR="003E10CC" w:rsidRPr="001939BE">
        <w:rPr>
          <w:rFonts w:ascii="GHEA Grapalat" w:hAnsi="GHEA Grapalat"/>
          <w:i w:val="0"/>
          <w:sz w:val="24"/>
          <w:szCs w:val="24"/>
          <w:u w:val="single"/>
        </w:rPr>
        <w:t>Пищевых продуктов</w:t>
      </w:r>
      <w:r w:rsidR="00FA7119" w:rsidRPr="00AA5BD2">
        <w:rPr>
          <w:rFonts w:ascii="GHEA Grapalat" w:hAnsi="GHEA Grapalat"/>
          <w:i w:val="0"/>
          <w:sz w:val="24"/>
          <w:szCs w:val="24"/>
        </w:rPr>
        <w:t>______</w:t>
      </w:r>
      <w:r w:rsidR="008818E3" w:rsidRPr="00AA5BD2">
        <w:rPr>
          <w:rFonts w:ascii="GHEA Grapalat" w:hAnsi="GHEA Grapalat"/>
          <w:i w:val="0"/>
          <w:sz w:val="24"/>
          <w:szCs w:val="24"/>
        </w:rPr>
        <w:t>____ (далее — договор).</w:t>
      </w:r>
    </w:p>
    <w:p w:rsidR="00311076" w:rsidRPr="00AA5BD2" w:rsidRDefault="00642EFE" w:rsidP="00FA7119">
      <w:pPr>
        <w:pStyle w:val="BodyTextIndent"/>
        <w:widowControl w:val="0"/>
        <w:spacing w:after="160"/>
        <w:ind w:left="2977" w:firstLine="0"/>
        <w:rPr>
          <w:rFonts w:ascii="GHEA Grapalat" w:hAnsi="GHEA Grapalat"/>
          <w:i w:val="0"/>
          <w:sz w:val="16"/>
          <w:szCs w:val="24"/>
        </w:rPr>
      </w:pPr>
      <w:r w:rsidRPr="00AA5BD2">
        <w:rPr>
          <w:rFonts w:ascii="GHEA Grapalat" w:hAnsi="GHEA Grapalat"/>
          <w:i w:val="0"/>
          <w:sz w:val="16"/>
          <w:szCs w:val="24"/>
        </w:rPr>
        <w:t>наименование</w:t>
      </w:r>
      <w:r w:rsidR="00FA7119" w:rsidRPr="00AA5BD2">
        <w:rPr>
          <w:rFonts w:ascii="Sylfaen" w:hAnsi="Sylfaen"/>
          <w:i w:val="0"/>
          <w:sz w:val="16"/>
          <w:szCs w:val="24"/>
        </w:rPr>
        <w:t xml:space="preserve"> </w:t>
      </w:r>
      <w:r w:rsidR="00FA7119" w:rsidRPr="00AA5BD2">
        <w:rPr>
          <w:rFonts w:ascii="GHEA Grapalat" w:hAnsi="GHEA Grapalat"/>
          <w:i w:val="0"/>
          <w:sz w:val="16"/>
          <w:szCs w:val="24"/>
        </w:rPr>
        <w:t>товара</w:t>
      </w:r>
    </w:p>
    <w:p w:rsidR="00357D48" w:rsidRPr="00AA5BD2" w:rsidRDefault="00A20B69" w:rsidP="00FA7119">
      <w:pPr>
        <w:pStyle w:val="BodyTextIndent"/>
        <w:widowControl w:val="0"/>
        <w:spacing w:after="160"/>
        <w:ind w:firstLine="567"/>
        <w:rPr>
          <w:rFonts w:ascii="GHEA Grapalat" w:hAnsi="GHEA Grapalat"/>
          <w:i w:val="0"/>
          <w:sz w:val="24"/>
          <w:szCs w:val="24"/>
        </w:rPr>
      </w:pPr>
      <w:r w:rsidRPr="00AA5BD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AA5BD2" w:rsidRDefault="004C5BC1" w:rsidP="00FA7119">
      <w:pPr>
        <w:widowControl w:val="0"/>
        <w:spacing w:after="160" w:line="360" w:lineRule="auto"/>
        <w:ind w:firstLine="567"/>
        <w:jc w:val="both"/>
        <w:rPr>
          <w:rFonts w:ascii="GHEA Grapalat" w:hAnsi="GHEA Grapalat"/>
        </w:rPr>
      </w:pPr>
      <w:r w:rsidRPr="00AA5BD2">
        <w:rPr>
          <w:rFonts w:ascii="GHEA Grapalat" w:hAnsi="GHEA Grapalat"/>
        </w:rPr>
        <w:lastRenderedPageBreak/>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AA5BD2" w:rsidRDefault="00EE73A8" w:rsidP="00FA7119">
      <w:pPr>
        <w:pStyle w:val="BodyTextIndent"/>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AA5BD2">
        <w:rPr>
          <w:rFonts w:ascii="GHEA Grapalat" w:hAnsi="GHEA Grapalat"/>
          <w:i w:val="0"/>
          <w:sz w:val="24"/>
          <w:szCs w:val="24"/>
        </w:rPr>
        <w:t>предложение.</w:t>
      </w:r>
    </w:p>
    <w:p w:rsidR="0067579A" w:rsidRPr="00AA5BD2" w:rsidRDefault="002963C0" w:rsidP="00FA7119">
      <w:pPr>
        <w:pStyle w:val="BodyTextIndent"/>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3E10CC" w:rsidRPr="003E10CC">
        <w:rPr>
          <w:rFonts w:ascii="GHEA Grapalat" w:hAnsi="GHEA Grapalat"/>
          <w:i w:val="0"/>
          <w:sz w:val="24"/>
          <w:szCs w:val="24"/>
        </w:rPr>
        <w:t>13</w:t>
      </w:r>
      <w:r w:rsidR="003E10CC" w:rsidRPr="003E10CC">
        <w:rPr>
          <w:rFonts w:ascii="GHEA Grapalat" w:hAnsi="GHEA Grapalat"/>
          <w:i w:val="0"/>
          <w:sz w:val="24"/>
          <w:szCs w:val="24"/>
          <w:vertAlign w:val="superscript"/>
        </w:rPr>
        <w:t>00</w:t>
      </w:r>
      <w:r w:rsidRPr="00AA5BD2">
        <w:rPr>
          <w:rFonts w:ascii="GHEA Grapalat" w:hAnsi="GHEA Grapalat"/>
          <w:i w:val="0"/>
          <w:sz w:val="24"/>
          <w:szCs w:val="24"/>
        </w:rPr>
        <w:t xml:space="preserve"> часов </w:t>
      </w:r>
      <w:r w:rsidR="003E10CC" w:rsidRPr="003E10CC">
        <w:rPr>
          <w:rFonts w:ascii="GHEA Grapalat" w:hAnsi="GHEA Grapalat"/>
          <w:i w:val="0"/>
          <w:sz w:val="24"/>
          <w:szCs w:val="24"/>
        </w:rPr>
        <w:t>7</w:t>
      </w:r>
      <w:r w:rsidRPr="00AA5BD2">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r w:rsidR="00357D48" w:rsidRPr="00AA5BD2">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AA5BD2">
        <w:rPr>
          <w:rFonts w:ascii="GHEA Grapalat" w:hAnsi="GHEA Grapalat"/>
          <w:i w:val="0"/>
          <w:sz w:val="24"/>
          <w:szCs w:val="24"/>
        </w:rPr>
        <w:t>го за днем получения заявления.</w:t>
      </w:r>
    </w:p>
    <w:p w:rsidR="0067579A" w:rsidRPr="00AA5BD2" w:rsidRDefault="00363E98" w:rsidP="00FA7119">
      <w:pPr>
        <w:pStyle w:val="BodyTextIndent"/>
        <w:widowControl w:val="0"/>
        <w:spacing w:after="160"/>
        <w:ind w:firstLine="567"/>
        <w:rPr>
          <w:rFonts w:ascii="GHEA Grapalat" w:hAnsi="GHEA Grapalat"/>
          <w:i w:val="0"/>
          <w:sz w:val="24"/>
          <w:szCs w:val="24"/>
        </w:rPr>
      </w:pPr>
      <w:r w:rsidRPr="00AA5BD2">
        <w:rPr>
          <w:rFonts w:ascii="GHEA Grapalat" w:hAnsi="GHEA Grapalat"/>
          <w:i w:val="0"/>
          <w:sz w:val="24"/>
          <w:szCs w:val="24"/>
        </w:rPr>
        <w:t xml:space="preserve">Неполучение приглашения не ограничивает права участника </w:t>
      </w:r>
      <w:r w:rsidR="008818E3" w:rsidRPr="00AA5BD2">
        <w:rPr>
          <w:rFonts w:ascii="GHEA Grapalat" w:hAnsi="GHEA Grapalat"/>
          <w:i w:val="0"/>
          <w:sz w:val="24"/>
          <w:szCs w:val="24"/>
        </w:rPr>
        <w:t>на участие в запросе котировок.</w:t>
      </w:r>
    </w:p>
    <w:p w:rsidR="003E10CC" w:rsidRPr="006916F4" w:rsidRDefault="003E10CC" w:rsidP="003E10CC">
      <w:pPr>
        <w:pStyle w:val="BodyTextIndent"/>
        <w:widowControl w:val="0"/>
        <w:spacing w:after="160"/>
        <w:ind w:firstLine="567"/>
        <w:rPr>
          <w:rFonts w:ascii="GHEA Grapalat" w:hAnsi="GHEA Grapalat"/>
          <w:i w:val="0"/>
          <w:sz w:val="16"/>
          <w:szCs w:val="24"/>
        </w:rPr>
      </w:pPr>
      <w:r w:rsidRPr="000F11E5">
        <w:rPr>
          <w:rFonts w:ascii="GHEA Grapalat" w:hAnsi="GHEA Grapalat"/>
          <w:i w:val="0"/>
          <w:sz w:val="24"/>
          <w:szCs w:val="24"/>
        </w:rPr>
        <w:t>Заявки на запрос котировок необходимо подавать по адресу</w:t>
      </w:r>
      <w:r w:rsidRPr="000F11E5">
        <w:rPr>
          <w:rFonts w:ascii="GHEA Grapalat" w:hAnsi="GHEA Grapalat"/>
          <w:i w:val="0"/>
          <w:spacing w:val="6"/>
          <w:sz w:val="24"/>
          <w:szCs w:val="24"/>
        </w:rPr>
        <w:t xml:space="preserve"> </w:t>
      </w:r>
      <w:r w:rsidRPr="009F7516">
        <w:rPr>
          <w:rFonts w:ascii="GHEA Grapalat" w:hAnsi="GHEA Grapalat"/>
          <w:i w:val="0"/>
          <w:sz w:val="24"/>
          <w:szCs w:val="24"/>
        </w:rPr>
        <w:t>РА Араратский область г. Масис Ереванян 58</w:t>
      </w:r>
      <w:r w:rsidRPr="000F11E5">
        <w:rPr>
          <w:rFonts w:ascii="GHEA Grapalat" w:hAnsi="GHEA Grapalat"/>
          <w:i w:val="0"/>
          <w:sz w:val="16"/>
          <w:szCs w:val="24"/>
        </w:rPr>
        <w:t xml:space="preserve"> </w:t>
      </w:r>
    </w:p>
    <w:p w:rsidR="003E10CC" w:rsidRPr="00BA5771" w:rsidRDefault="003E10CC" w:rsidP="003E10CC">
      <w:pPr>
        <w:pStyle w:val="BodyTextIndent"/>
        <w:widowControl w:val="0"/>
        <w:spacing w:after="160"/>
        <w:ind w:firstLine="567"/>
        <w:rPr>
          <w:rFonts w:ascii="GHEA Grapalat" w:hAnsi="GHEA Grapalat"/>
          <w:i w:val="0"/>
          <w:sz w:val="16"/>
          <w:szCs w:val="24"/>
        </w:rPr>
      </w:pPr>
      <w:r w:rsidRPr="000F11E5">
        <w:rPr>
          <w:rFonts w:ascii="GHEA Grapalat" w:hAnsi="GHEA Grapalat"/>
          <w:i w:val="0"/>
          <w:sz w:val="16"/>
          <w:szCs w:val="24"/>
        </w:rPr>
        <w:t>(адрес заказчика)</w:t>
      </w:r>
    </w:p>
    <w:p w:rsidR="0014702E" w:rsidRPr="000F11E5" w:rsidRDefault="003E10CC" w:rsidP="003E10CC">
      <w:pPr>
        <w:pStyle w:val="BodyTextIndent"/>
        <w:widowControl w:val="0"/>
        <w:spacing w:after="160"/>
        <w:ind w:firstLine="0"/>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Pr="009F7516">
        <w:rPr>
          <w:rFonts w:ascii="GHEA Grapalat" w:hAnsi="GHEA Grapalat"/>
          <w:i w:val="0"/>
          <w:sz w:val="24"/>
          <w:szCs w:val="24"/>
        </w:rPr>
        <w:t>13</w:t>
      </w:r>
      <w:r w:rsidRPr="009F7516">
        <w:rPr>
          <w:rFonts w:ascii="GHEA Grapalat" w:hAnsi="GHEA Grapalat"/>
          <w:i w:val="0"/>
          <w:sz w:val="24"/>
          <w:szCs w:val="24"/>
          <w:vertAlign w:val="superscript"/>
        </w:rPr>
        <w:t>00</w:t>
      </w:r>
      <w:r w:rsidR="00915CFE">
        <w:rPr>
          <w:rFonts w:ascii="GHEA Grapalat" w:hAnsi="GHEA Grapalat"/>
          <w:i w:val="0"/>
          <w:sz w:val="24"/>
          <w:szCs w:val="24"/>
          <w:vertAlign w:val="superscript"/>
        </w:rPr>
        <w:t xml:space="preserve"> </w:t>
      </w:r>
      <w:r w:rsidRPr="000F0CA8">
        <w:rPr>
          <w:rFonts w:ascii="GHEA Grapalat" w:hAnsi="GHEA Grapalat"/>
          <w:i w:val="0"/>
          <w:sz w:val="24"/>
          <w:szCs w:val="24"/>
        </w:rPr>
        <w:t xml:space="preserve">часов </w:t>
      </w:r>
      <w:r w:rsidRPr="00D437AF">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w:t>
      </w:r>
      <w:r w:rsidR="0014702E" w:rsidRPr="000F0CA8">
        <w:rPr>
          <w:rFonts w:ascii="GHEA Grapalat" w:hAnsi="GHEA Grapalat"/>
          <w:i w:val="0"/>
          <w:sz w:val="24"/>
          <w:szCs w:val="24"/>
        </w:rPr>
        <w:t xml:space="preserve"> объявления. Кроме армянского языка заявки могут быть поданы также на английском или русско</w:t>
      </w:r>
      <w:r w:rsidR="0014702E">
        <w:rPr>
          <w:rFonts w:ascii="GHEA Grapalat" w:hAnsi="GHEA Grapalat"/>
          <w:i w:val="0"/>
          <w:sz w:val="24"/>
          <w:szCs w:val="24"/>
        </w:rPr>
        <w:t>м языке.</w:t>
      </w:r>
    </w:p>
    <w:p w:rsidR="003E10CC" w:rsidRPr="000F11E5" w:rsidRDefault="003E10CC" w:rsidP="003E10CC">
      <w:pPr>
        <w:pStyle w:val="BodyTextIndent"/>
        <w:widowControl w:val="0"/>
        <w:spacing w:after="160"/>
        <w:ind w:firstLine="567"/>
        <w:rPr>
          <w:rFonts w:ascii="GHEA Grapalat" w:hAnsi="GHEA Grapalat"/>
          <w:i w:val="0"/>
          <w:sz w:val="24"/>
          <w:szCs w:val="24"/>
        </w:rPr>
      </w:pPr>
      <w:r w:rsidRPr="00E02666">
        <w:rPr>
          <w:rFonts w:ascii="GHEA Grapalat" w:hAnsi="GHEA Grapalat"/>
          <w:i w:val="0"/>
          <w:sz w:val="24"/>
          <w:szCs w:val="24"/>
        </w:rPr>
        <w:t>Вскрытие заявок будет проводиться по адресу РА Араратский область г. Масис Ереванян 58, в 13</w:t>
      </w:r>
      <w:r w:rsidRPr="00E02666">
        <w:rPr>
          <w:rFonts w:ascii="GHEA Grapalat" w:hAnsi="GHEA Grapalat"/>
          <w:i w:val="0"/>
          <w:sz w:val="24"/>
          <w:szCs w:val="24"/>
          <w:vertAlign w:val="superscript"/>
        </w:rPr>
        <w:t>00</w:t>
      </w:r>
      <w:r w:rsidRPr="00E02666">
        <w:rPr>
          <w:rFonts w:ascii="GHEA Grapalat" w:hAnsi="GHEA Grapalat"/>
          <w:i w:val="0"/>
          <w:sz w:val="24"/>
          <w:szCs w:val="24"/>
        </w:rPr>
        <w:t xml:space="preserve"> часов "</w:t>
      </w:r>
      <w:r w:rsidR="00E02666" w:rsidRPr="00E02666">
        <w:rPr>
          <w:rFonts w:ascii="GHEA Grapalat" w:hAnsi="GHEA Grapalat"/>
          <w:i w:val="0"/>
          <w:sz w:val="24"/>
          <w:szCs w:val="24"/>
        </w:rPr>
        <w:t>09</w:t>
      </w:r>
      <w:r w:rsidRPr="00E02666">
        <w:rPr>
          <w:rFonts w:ascii="GHEA Grapalat" w:hAnsi="GHEA Grapalat"/>
          <w:i w:val="0"/>
          <w:sz w:val="24"/>
          <w:szCs w:val="24"/>
        </w:rPr>
        <w:t>" "1</w:t>
      </w:r>
      <w:r w:rsidR="00E02666" w:rsidRPr="00E02666">
        <w:rPr>
          <w:rFonts w:ascii="GHEA Grapalat" w:hAnsi="GHEA Grapalat"/>
          <w:i w:val="0"/>
          <w:sz w:val="24"/>
          <w:szCs w:val="24"/>
        </w:rPr>
        <w:t>2</w:t>
      </w:r>
      <w:r w:rsidRPr="00E02666">
        <w:rPr>
          <w:rFonts w:ascii="GHEA Grapalat" w:hAnsi="GHEA Grapalat"/>
          <w:i w:val="0"/>
          <w:sz w:val="24"/>
          <w:szCs w:val="24"/>
        </w:rPr>
        <w:t>" "2019г".</w:t>
      </w:r>
    </w:p>
    <w:p w:rsidR="00357D48" w:rsidRPr="00AA5BD2" w:rsidRDefault="001305C6" w:rsidP="00FA7119">
      <w:pPr>
        <w:pStyle w:val="BodyTextIndent"/>
        <w:widowControl w:val="0"/>
        <w:spacing w:after="160"/>
        <w:ind w:firstLine="567"/>
        <w:rPr>
          <w:rFonts w:ascii="GHEA Grapalat" w:hAnsi="GHEA Grapalat"/>
          <w:i w:val="0"/>
          <w:sz w:val="24"/>
          <w:szCs w:val="24"/>
        </w:rPr>
      </w:pPr>
      <w:r w:rsidRPr="00AA5BD2">
        <w:rPr>
          <w:rFonts w:ascii="GHEA Grapalat" w:hAnsi="GHEA Grapalat"/>
          <w:i w:val="0"/>
          <w:sz w:val="24"/>
          <w:szCs w:val="24"/>
        </w:rPr>
        <w:lastRenderedPageBreak/>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FA7119" w:rsidRPr="00AA5BD2">
        <w:rPr>
          <w:rFonts w:ascii="GHEA Grapalat" w:hAnsi="GHEA Grapalat"/>
          <w:i w:val="0"/>
          <w:sz w:val="24"/>
          <w:szCs w:val="24"/>
        </w:rPr>
        <w:t>ва финансов Республики Армения.</w:t>
      </w:r>
    </w:p>
    <w:p w:rsidR="003E10CC" w:rsidRPr="00AA5BD2" w:rsidRDefault="003E10CC" w:rsidP="003E10CC">
      <w:pPr>
        <w:pStyle w:val="BodyTextIndent"/>
        <w:widowControl w:val="0"/>
        <w:spacing w:line="240" w:lineRule="auto"/>
        <w:ind w:firstLine="0"/>
        <w:rPr>
          <w:rFonts w:ascii="GHEA Grapalat" w:hAnsi="GHEA Grapalat"/>
          <w:i w:val="0"/>
          <w:sz w:val="24"/>
          <w:szCs w:val="24"/>
        </w:rPr>
      </w:pPr>
      <w:r w:rsidRPr="00AA5BD2">
        <w:rPr>
          <w:rFonts w:ascii="GHEA Grapalat" w:hAnsi="GHEA Grapalat"/>
          <w:i w:val="0"/>
          <w:sz w:val="24"/>
          <w:szCs w:val="24"/>
        </w:rPr>
        <w:t>_____</w:t>
      </w:r>
      <w:r w:rsidRPr="006916F4">
        <w:rPr>
          <w:rFonts w:ascii="GHEA Grapalat" w:hAnsi="GHEA Grapalat"/>
          <w:i w:val="0"/>
          <w:sz w:val="24"/>
          <w:szCs w:val="24"/>
          <w:u w:val="single"/>
        </w:rPr>
        <w:t>Асмик Ёлян</w:t>
      </w:r>
      <w:r w:rsidRPr="00AA5BD2">
        <w:rPr>
          <w:rFonts w:ascii="GHEA Grapalat" w:hAnsi="GHEA Grapalat"/>
          <w:i w:val="0"/>
          <w:sz w:val="24"/>
          <w:szCs w:val="24"/>
        </w:rPr>
        <w:t>___</w:t>
      </w:r>
    </w:p>
    <w:p w:rsidR="003E10CC" w:rsidRPr="00AA5BD2" w:rsidRDefault="003E10CC" w:rsidP="003E10CC">
      <w:pPr>
        <w:pStyle w:val="BodyTextIndent"/>
        <w:widowControl w:val="0"/>
        <w:spacing w:after="160"/>
        <w:ind w:left="1560" w:firstLine="0"/>
        <w:rPr>
          <w:rFonts w:ascii="GHEA Grapalat" w:hAnsi="GHEA Grapalat"/>
          <w:i w:val="0"/>
          <w:sz w:val="16"/>
          <w:szCs w:val="24"/>
        </w:rPr>
      </w:pPr>
      <w:r w:rsidRPr="00AA5BD2">
        <w:rPr>
          <w:rFonts w:ascii="GHEA Grapalat" w:hAnsi="GHEA Grapalat"/>
          <w:i w:val="0"/>
          <w:sz w:val="16"/>
          <w:szCs w:val="24"/>
        </w:rPr>
        <w:t>имя, фамилия</w:t>
      </w:r>
    </w:p>
    <w:p w:rsidR="003E10CC" w:rsidRPr="00AA5BD2" w:rsidRDefault="003E10CC" w:rsidP="003E10CC">
      <w:pPr>
        <w:pStyle w:val="BodyTextIndent"/>
        <w:widowControl w:val="0"/>
        <w:spacing w:after="160"/>
        <w:ind w:firstLine="567"/>
        <w:rPr>
          <w:rFonts w:ascii="GHEA Grapalat" w:hAnsi="GHEA Grapalat"/>
          <w:i w:val="0"/>
          <w:sz w:val="24"/>
          <w:szCs w:val="24"/>
        </w:rPr>
      </w:pPr>
    </w:p>
    <w:p w:rsidR="003E10CC" w:rsidRPr="00D437AF" w:rsidRDefault="003E10CC" w:rsidP="003E10CC">
      <w:pPr>
        <w:pStyle w:val="BodyTextIndent"/>
        <w:widowControl w:val="0"/>
        <w:spacing w:after="160"/>
        <w:ind w:left="2268" w:firstLine="11"/>
        <w:rPr>
          <w:rFonts w:ascii="GHEA Grapalat" w:hAnsi="GHEA Grapalat"/>
          <w:i w:val="0"/>
          <w:sz w:val="24"/>
          <w:szCs w:val="24"/>
        </w:rPr>
      </w:pPr>
      <w:r w:rsidRPr="00AA5BD2">
        <w:rPr>
          <w:rFonts w:ascii="GHEA Grapalat" w:hAnsi="GHEA Grapalat"/>
          <w:i w:val="0"/>
          <w:sz w:val="24"/>
          <w:szCs w:val="24"/>
        </w:rPr>
        <w:t xml:space="preserve">Телефон </w:t>
      </w:r>
      <w:r w:rsidRPr="00D437AF">
        <w:rPr>
          <w:rFonts w:ascii="GHEA Grapalat" w:hAnsi="GHEA Grapalat"/>
          <w:i w:val="0"/>
          <w:sz w:val="24"/>
          <w:szCs w:val="24"/>
        </w:rPr>
        <w:t>+374 99 014071 или +374 94 014072</w:t>
      </w:r>
    </w:p>
    <w:p w:rsidR="003E10CC" w:rsidRPr="00D437AF" w:rsidRDefault="003E10CC" w:rsidP="003E10CC">
      <w:pPr>
        <w:pStyle w:val="BodyTextIndent"/>
        <w:widowControl w:val="0"/>
        <w:spacing w:after="160"/>
        <w:ind w:left="2268" w:firstLine="11"/>
        <w:rPr>
          <w:rFonts w:ascii="GHEA Grapalat" w:hAnsi="GHEA Grapalat"/>
          <w:i w:val="0"/>
          <w:sz w:val="24"/>
          <w:szCs w:val="24"/>
        </w:rPr>
      </w:pPr>
      <w:r w:rsidRPr="00AA5BD2">
        <w:rPr>
          <w:rFonts w:ascii="GHEA Grapalat" w:hAnsi="GHEA Grapalat"/>
          <w:i w:val="0"/>
          <w:sz w:val="24"/>
          <w:szCs w:val="24"/>
        </w:rPr>
        <w:t xml:space="preserve">Электронная почта </w:t>
      </w:r>
      <w:r>
        <w:rPr>
          <w:rFonts w:ascii="GHEA Grapalat" w:hAnsi="GHEA Grapalat"/>
          <w:i w:val="0"/>
          <w:sz w:val="24"/>
          <w:szCs w:val="24"/>
          <w:lang w:val="en-US"/>
        </w:rPr>
        <w:t>masis</w:t>
      </w:r>
      <w:r w:rsidRPr="00D437AF">
        <w:rPr>
          <w:rFonts w:ascii="GHEA Grapalat" w:hAnsi="GHEA Grapalat"/>
          <w:i w:val="0"/>
          <w:sz w:val="24"/>
          <w:szCs w:val="24"/>
        </w:rPr>
        <w:t>1@</w:t>
      </w:r>
      <w:r>
        <w:rPr>
          <w:rFonts w:ascii="GHEA Grapalat" w:hAnsi="GHEA Grapalat"/>
          <w:i w:val="0"/>
          <w:sz w:val="24"/>
          <w:szCs w:val="24"/>
          <w:lang w:val="en-US"/>
        </w:rPr>
        <w:t>schools</w:t>
      </w:r>
      <w:r w:rsidRPr="00D437AF">
        <w:rPr>
          <w:rFonts w:ascii="GHEA Grapalat" w:hAnsi="GHEA Grapalat"/>
          <w:i w:val="0"/>
          <w:sz w:val="24"/>
          <w:szCs w:val="24"/>
        </w:rPr>
        <w:t>.</w:t>
      </w:r>
      <w:r>
        <w:rPr>
          <w:rFonts w:ascii="GHEA Grapalat" w:hAnsi="GHEA Grapalat"/>
          <w:i w:val="0"/>
          <w:sz w:val="24"/>
          <w:szCs w:val="24"/>
          <w:lang w:val="en-US"/>
        </w:rPr>
        <w:t>am</w:t>
      </w:r>
    </w:p>
    <w:p w:rsidR="003E10CC" w:rsidRPr="00AA5BD2" w:rsidRDefault="003E10CC" w:rsidP="003E10CC">
      <w:pPr>
        <w:pStyle w:val="BodyTextIndent"/>
        <w:widowControl w:val="0"/>
        <w:spacing w:after="160"/>
        <w:ind w:left="3828" w:firstLine="11"/>
        <w:rPr>
          <w:rFonts w:ascii="GHEA Grapalat" w:hAnsi="GHEA Grapalat"/>
          <w:i w:val="0"/>
          <w:sz w:val="24"/>
          <w:szCs w:val="24"/>
        </w:rPr>
      </w:pPr>
    </w:p>
    <w:p w:rsidR="003E10CC" w:rsidRPr="00D437AF" w:rsidRDefault="003E10CC" w:rsidP="003E10CC">
      <w:pPr>
        <w:pStyle w:val="BodyTextIndent"/>
        <w:widowControl w:val="0"/>
        <w:spacing w:line="240" w:lineRule="auto"/>
        <w:ind w:firstLine="0"/>
        <w:jc w:val="left"/>
        <w:rPr>
          <w:rFonts w:ascii="GHEA Grapalat" w:hAnsi="GHEA Grapalat"/>
          <w:i w:val="0"/>
          <w:sz w:val="24"/>
          <w:szCs w:val="24"/>
          <w:u w:val="single"/>
        </w:rPr>
      </w:pPr>
      <w:r w:rsidRPr="00AA5BD2">
        <w:rPr>
          <w:rFonts w:ascii="GHEA Grapalat" w:hAnsi="GHEA Grapalat"/>
          <w:i w:val="0"/>
          <w:sz w:val="24"/>
          <w:szCs w:val="24"/>
        </w:rPr>
        <w:t xml:space="preserve">Заказчик </w:t>
      </w:r>
      <w:r w:rsidRPr="00D437AF">
        <w:rPr>
          <w:rFonts w:ascii="Sylfaen" w:hAnsi="Sylfaen"/>
          <w:i w:val="0"/>
          <w:sz w:val="24"/>
          <w:szCs w:val="24"/>
          <w:u w:val="single"/>
          <w:lang w:val="af-ZA"/>
        </w:rPr>
        <w:t xml:space="preserve">« ОШ им. М. Маштоца г. Масиса Араратской области РА » </w:t>
      </w:r>
      <w:r w:rsidRPr="00D437AF">
        <w:rPr>
          <w:rFonts w:ascii="Sylfaen" w:hAnsi="Sylfaen" w:cs="Arial"/>
          <w:i w:val="0"/>
          <w:sz w:val="24"/>
          <w:szCs w:val="24"/>
          <w:u w:val="single"/>
          <w:lang w:val="af-ZA"/>
        </w:rPr>
        <w:t>ГНО</w:t>
      </w:r>
    </w:p>
    <w:p w:rsidR="003E10CC" w:rsidRPr="00AA5BD2" w:rsidRDefault="003E10CC" w:rsidP="003E10CC">
      <w:pPr>
        <w:pStyle w:val="BodyTextIndent"/>
        <w:widowControl w:val="0"/>
        <w:spacing w:after="160"/>
        <w:ind w:left="1985" w:firstLine="0"/>
        <w:rPr>
          <w:rFonts w:ascii="GHEA Grapalat" w:hAnsi="GHEA Grapalat"/>
          <w:i w:val="0"/>
          <w:sz w:val="16"/>
          <w:szCs w:val="24"/>
        </w:rPr>
      </w:pPr>
      <w:r w:rsidRPr="00AA5BD2">
        <w:rPr>
          <w:rFonts w:ascii="GHEA Grapalat" w:hAnsi="GHEA Grapalat"/>
          <w:i w:val="0"/>
          <w:sz w:val="16"/>
          <w:szCs w:val="24"/>
        </w:rPr>
        <w:t>наименование</w:t>
      </w:r>
    </w:p>
    <w:p w:rsidR="003E10CC" w:rsidRDefault="003E10CC">
      <w:pPr>
        <w:rPr>
          <w:rFonts w:ascii="GHEA Grapalat" w:hAnsi="GHEA Grapalat"/>
          <w:i/>
        </w:rPr>
      </w:pPr>
      <w:r>
        <w:rPr>
          <w:rFonts w:ascii="GHEA Grapalat" w:hAnsi="GHEA Grapalat"/>
          <w:i/>
        </w:rPr>
        <w:br w:type="page"/>
      </w:r>
    </w:p>
    <w:p w:rsidR="00606A9F" w:rsidRPr="00AA5BD2" w:rsidRDefault="00606A9F" w:rsidP="00DA3A61">
      <w:pPr>
        <w:pStyle w:val="BodyText"/>
        <w:widowControl w:val="0"/>
        <w:spacing w:after="160" w:line="360" w:lineRule="auto"/>
        <w:ind w:firstLine="567"/>
        <w:jc w:val="right"/>
        <w:rPr>
          <w:rFonts w:ascii="GHEA Grapalat" w:hAnsi="GHEA Grapalat" w:cs="Sylfaen"/>
          <w:i/>
        </w:rPr>
      </w:pPr>
      <w:r w:rsidRPr="00AA5BD2">
        <w:rPr>
          <w:rFonts w:ascii="GHEA Grapalat" w:hAnsi="GHEA Grapalat"/>
          <w:i/>
        </w:rPr>
        <w:lastRenderedPageBreak/>
        <w:t>Утверждено</w:t>
      </w:r>
    </w:p>
    <w:p w:rsidR="00606A9F" w:rsidRPr="003E10CC" w:rsidRDefault="00504FD5" w:rsidP="00DA3A61">
      <w:pPr>
        <w:pStyle w:val="BodyText"/>
        <w:widowControl w:val="0"/>
        <w:spacing w:after="160" w:line="360" w:lineRule="auto"/>
        <w:ind w:firstLine="567"/>
        <w:jc w:val="right"/>
        <w:rPr>
          <w:rFonts w:ascii="GHEA Grapalat" w:hAnsi="GHEA Grapalat"/>
        </w:rPr>
      </w:pPr>
      <w:r w:rsidRPr="00AA5BD2">
        <w:rPr>
          <w:rFonts w:ascii="GHEA Grapalat" w:hAnsi="GHEA Grapalat"/>
        </w:rPr>
        <w:t>Решением Оценочной комиссии запроса котировок</w:t>
      </w:r>
      <w:r w:rsidRPr="00AA5BD2">
        <w:rPr>
          <w:rFonts w:ascii="GHEA Grapalat" w:hAnsi="GHEA Grapalat"/>
          <w:i/>
        </w:rPr>
        <w:t xml:space="preserve"> </w:t>
      </w:r>
      <w:r w:rsidR="00BF09D6" w:rsidRPr="00AA5BD2">
        <w:rPr>
          <w:rFonts w:ascii="GHEA Grapalat" w:hAnsi="GHEA Grapalat" w:cs="Sylfaen"/>
          <w:i/>
        </w:rPr>
        <w:br/>
      </w:r>
      <w:r w:rsidR="00C359B0" w:rsidRPr="00E02666">
        <w:rPr>
          <w:rFonts w:ascii="GHEA Grapalat" w:hAnsi="GHEA Grapalat"/>
          <w:i/>
        </w:rPr>
        <w:t xml:space="preserve">№ </w:t>
      </w:r>
      <w:r w:rsidR="00801535" w:rsidRPr="00E02666">
        <w:rPr>
          <w:rFonts w:ascii="GHEA Grapalat" w:hAnsi="GHEA Grapalat"/>
          <w:i/>
        </w:rPr>
        <w:t>1</w:t>
      </w:r>
      <w:r w:rsidR="00C359B0" w:rsidRPr="00E02666">
        <w:rPr>
          <w:rFonts w:ascii="GHEA Grapalat" w:hAnsi="GHEA Grapalat"/>
          <w:i/>
        </w:rPr>
        <w:tab/>
        <w:t>от</w:t>
      </w:r>
      <w:r w:rsidR="00801535" w:rsidRPr="00E02666">
        <w:rPr>
          <w:rFonts w:ascii="GHEA Grapalat" w:hAnsi="GHEA Grapalat"/>
          <w:i/>
        </w:rPr>
        <w:t xml:space="preserve"> </w:t>
      </w:r>
      <w:r w:rsidR="00E02666" w:rsidRPr="00E02666">
        <w:rPr>
          <w:rFonts w:ascii="GHEA Grapalat" w:hAnsi="GHEA Grapalat"/>
          <w:i/>
        </w:rPr>
        <w:t>29</w:t>
      </w:r>
      <w:r w:rsidR="00915CFE" w:rsidRPr="00E02666">
        <w:rPr>
          <w:rFonts w:ascii="GHEA Grapalat" w:hAnsi="GHEA Grapalat"/>
          <w:i/>
        </w:rPr>
        <w:t>.</w:t>
      </w:r>
      <w:r w:rsidR="00801535" w:rsidRPr="00E02666">
        <w:rPr>
          <w:rFonts w:ascii="GHEA Grapalat" w:hAnsi="GHEA Grapalat"/>
          <w:i/>
        </w:rPr>
        <w:t>11</w:t>
      </w:r>
      <w:r w:rsidR="00915CFE" w:rsidRPr="00E02666">
        <w:rPr>
          <w:rFonts w:ascii="GHEA Grapalat" w:hAnsi="GHEA Grapalat"/>
          <w:i/>
        </w:rPr>
        <w:t>.</w:t>
      </w:r>
      <w:r w:rsidR="008470CE" w:rsidRPr="00E02666">
        <w:rPr>
          <w:rFonts w:ascii="GHEA Grapalat" w:hAnsi="GHEA Grapalat"/>
          <w:i/>
        </w:rPr>
        <w:t>20</w:t>
      </w:r>
      <w:r w:rsidR="00801535" w:rsidRPr="00E02666">
        <w:rPr>
          <w:rFonts w:ascii="GHEA Grapalat" w:hAnsi="GHEA Grapalat"/>
          <w:i/>
        </w:rPr>
        <w:t>19</w:t>
      </w:r>
      <w:r w:rsidR="008470CE" w:rsidRPr="00E02666">
        <w:rPr>
          <w:rFonts w:ascii="GHEA Grapalat" w:hAnsi="GHEA Grapalat"/>
          <w:i/>
        </w:rPr>
        <w:t>г.</w:t>
      </w:r>
      <w:r w:rsidR="00BF09D6" w:rsidRPr="00AA5BD2">
        <w:rPr>
          <w:rFonts w:ascii="GHEA Grapalat" w:hAnsi="GHEA Grapalat" w:cs="Times Armenian"/>
          <w:i/>
        </w:rPr>
        <w:br/>
      </w:r>
      <w:r w:rsidR="00606A9F" w:rsidRPr="00AA5BD2">
        <w:rPr>
          <w:rFonts w:ascii="GHEA Grapalat" w:hAnsi="GHEA Grapalat"/>
          <w:i/>
        </w:rPr>
        <w:t xml:space="preserve">под кодом </w:t>
      </w:r>
      <w:r w:rsidR="003E10CC" w:rsidRPr="003E10CC">
        <w:rPr>
          <w:rFonts w:ascii="GHEA Grapalat" w:hAnsi="GHEA Grapalat"/>
          <w:lang w:val="en-US"/>
        </w:rPr>
        <w:t>AHD</w:t>
      </w:r>
      <w:r w:rsidR="003E10CC" w:rsidRPr="003E10CC">
        <w:rPr>
          <w:rFonts w:ascii="GHEA Grapalat" w:hAnsi="GHEA Grapalat"/>
        </w:rPr>
        <w:t>-GHAPDzB-20/</w:t>
      </w:r>
      <w:r w:rsidR="00492FC6" w:rsidRPr="00492FC6">
        <w:rPr>
          <w:rFonts w:ascii="GHEA Grapalat" w:hAnsi="GHEA Grapalat"/>
        </w:rPr>
        <w:t>2</w:t>
      </w:r>
      <w:r w:rsidR="003E10CC" w:rsidRPr="003E10CC">
        <w:rPr>
          <w:rFonts w:ascii="GHEA Grapalat" w:hAnsi="GHEA Grapalat"/>
        </w:rPr>
        <w:t>-80</w:t>
      </w:r>
    </w:p>
    <w:p w:rsidR="00606A9F" w:rsidRPr="00AA5BD2" w:rsidRDefault="00606A9F" w:rsidP="00BF09D6">
      <w:pPr>
        <w:pStyle w:val="BodyText"/>
        <w:widowControl w:val="0"/>
        <w:spacing w:after="160" w:line="360" w:lineRule="auto"/>
        <w:ind w:right="-7"/>
        <w:jc w:val="center"/>
        <w:rPr>
          <w:rFonts w:ascii="GHEA Grapalat" w:hAnsi="GHEA Grapalat"/>
        </w:rPr>
      </w:pPr>
    </w:p>
    <w:p w:rsidR="003E10CC" w:rsidRPr="00114543" w:rsidRDefault="003E10CC" w:rsidP="003E10CC">
      <w:pPr>
        <w:jc w:val="center"/>
        <w:rPr>
          <w:rFonts w:ascii="Sylfaen" w:hAnsi="Sylfaen" w:cs="Arial"/>
          <w:lang w:val="af-ZA"/>
        </w:rPr>
      </w:pPr>
      <w:r w:rsidRPr="00114543">
        <w:rPr>
          <w:rFonts w:ascii="Sylfaen" w:hAnsi="Sylfaen"/>
          <w:lang w:val="af-ZA"/>
        </w:rPr>
        <w:t xml:space="preserve">« ОШ им. М. Маштоца г. Масиса Араратской области РА » </w:t>
      </w:r>
      <w:r w:rsidRPr="00114543">
        <w:rPr>
          <w:rFonts w:ascii="Sylfaen" w:hAnsi="Sylfaen" w:cs="Arial"/>
          <w:lang w:val="af-ZA"/>
        </w:rPr>
        <w:t>ГНО</w:t>
      </w:r>
    </w:p>
    <w:p w:rsidR="003E10CC" w:rsidRPr="00D437AF" w:rsidRDefault="003E10CC" w:rsidP="003E10CC">
      <w:pPr>
        <w:pStyle w:val="BodyText"/>
        <w:widowControl w:val="0"/>
        <w:spacing w:after="160" w:line="360" w:lineRule="auto"/>
        <w:ind w:right="-7"/>
        <w:jc w:val="center"/>
        <w:rPr>
          <w:rFonts w:ascii="GHEA Grapalat" w:hAnsi="GHEA Grapalat"/>
          <w:lang w:val="af-ZA"/>
        </w:rPr>
      </w:pPr>
    </w:p>
    <w:p w:rsidR="003E10CC" w:rsidRPr="00AA5BD2" w:rsidRDefault="003E10CC" w:rsidP="003E10CC">
      <w:pPr>
        <w:pStyle w:val="BodyText"/>
        <w:widowControl w:val="0"/>
        <w:spacing w:after="160" w:line="360" w:lineRule="auto"/>
        <w:ind w:right="-7"/>
        <w:jc w:val="center"/>
        <w:rPr>
          <w:rFonts w:ascii="GHEA Grapalat" w:hAnsi="GHEA Grapalat"/>
        </w:rPr>
      </w:pPr>
    </w:p>
    <w:p w:rsidR="003E10CC" w:rsidRPr="00AA5BD2" w:rsidRDefault="003E10CC" w:rsidP="003E10CC">
      <w:pPr>
        <w:pStyle w:val="BodyText"/>
        <w:widowControl w:val="0"/>
        <w:spacing w:after="160" w:line="360" w:lineRule="auto"/>
        <w:ind w:right="-7"/>
        <w:jc w:val="center"/>
        <w:rPr>
          <w:rFonts w:ascii="GHEA Grapalat" w:hAnsi="GHEA Grapalat" w:cs="Sylfaen"/>
        </w:rPr>
      </w:pPr>
      <w:r w:rsidRPr="00AA5BD2">
        <w:rPr>
          <w:rFonts w:ascii="GHEA Grapalat" w:hAnsi="GHEA Grapalat"/>
        </w:rPr>
        <w:t>ПРИГЛАШЕНИЕ</w:t>
      </w:r>
    </w:p>
    <w:p w:rsidR="003E10CC" w:rsidRPr="00AA5BD2" w:rsidRDefault="003E10CC" w:rsidP="003E10CC">
      <w:pPr>
        <w:pStyle w:val="BodyText"/>
        <w:widowControl w:val="0"/>
        <w:spacing w:after="160" w:line="360" w:lineRule="auto"/>
        <w:ind w:right="-7"/>
        <w:jc w:val="center"/>
        <w:rPr>
          <w:rFonts w:ascii="GHEA Grapalat" w:hAnsi="GHEA Grapalat" w:cs="Sylfaen"/>
        </w:rPr>
      </w:pPr>
    </w:p>
    <w:p w:rsidR="003E10CC" w:rsidRPr="00AA5BD2" w:rsidRDefault="003E10CC" w:rsidP="003E10CC">
      <w:pPr>
        <w:pStyle w:val="BodyText"/>
        <w:widowControl w:val="0"/>
        <w:spacing w:after="160" w:line="360" w:lineRule="auto"/>
        <w:ind w:right="-7"/>
        <w:jc w:val="center"/>
        <w:rPr>
          <w:rFonts w:ascii="GHEA Grapalat" w:hAnsi="GHEA Grapalat" w:cs="Sylfaen"/>
        </w:rPr>
      </w:pPr>
    </w:p>
    <w:p w:rsidR="003E10CC" w:rsidRPr="00114543" w:rsidRDefault="003E10CC" w:rsidP="003E10CC">
      <w:pPr>
        <w:rPr>
          <w:rFonts w:ascii="Sylfaen" w:hAnsi="Sylfaen" w:cs="Arial"/>
          <w:lang w:val="af-ZA"/>
        </w:rPr>
      </w:pPr>
      <w:r w:rsidRPr="00AA5BD2">
        <w:rPr>
          <w:rFonts w:ascii="GHEA Grapalat" w:hAnsi="GHEA Grapalat"/>
        </w:rPr>
        <w:t xml:space="preserve">НА ЗАПРОС КОТИРОВОК, ОБЪЯВЛЕННЫЙ С ЦЕЛЬЮ ПРИОБРЕТЕНИЯ </w:t>
      </w:r>
      <w:r w:rsidRPr="003E10CC">
        <w:rPr>
          <w:rFonts w:ascii="GHEA Grapalat" w:hAnsi="GHEA Grapalat"/>
          <w:u w:val="single"/>
        </w:rPr>
        <w:t xml:space="preserve">Пищевых продуктов  </w:t>
      </w:r>
      <w:r w:rsidRPr="00D437AF">
        <w:rPr>
          <w:rFonts w:ascii="GHEA Grapalat" w:hAnsi="GHEA Grapalat"/>
          <w:u w:val="single"/>
        </w:rPr>
        <w:t xml:space="preserve"> </w:t>
      </w:r>
      <w:r w:rsidRPr="00AA5BD2">
        <w:rPr>
          <w:rFonts w:ascii="GHEA Grapalat" w:hAnsi="GHEA Grapalat"/>
        </w:rPr>
        <w:t xml:space="preserve">ДЛЯ НУЖД </w:t>
      </w:r>
      <w:r w:rsidRPr="00114543">
        <w:rPr>
          <w:rFonts w:ascii="Sylfaen" w:hAnsi="Sylfaen"/>
          <w:lang w:val="af-ZA"/>
        </w:rPr>
        <w:t xml:space="preserve">« ОШ им. М. Маштоца г. Масиса Араратской области РА » </w:t>
      </w:r>
      <w:r w:rsidRPr="00114543">
        <w:rPr>
          <w:rFonts w:ascii="Sylfaen" w:hAnsi="Sylfaen" w:cs="Arial"/>
          <w:lang w:val="af-ZA"/>
        </w:rPr>
        <w:t>ГНО</w:t>
      </w:r>
    </w:p>
    <w:p w:rsidR="00096865" w:rsidRPr="00AA5BD2" w:rsidRDefault="00096865" w:rsidP="00BF09D6">
      <w:pPr>
        <w:pStyle w:val="BodyText"/>
        <w:widowControl w:val="0"/>
        <w:spacing w:after="160" w:line="360" w:lineRule="auto"/>
        <w:ind w:right="-7"/>
        <w:jc w:val="center"/>
        <w:rPr>
          <w:rFonts w:ascii="GHEA Grapalat" w:hAnsi="GHEA Grapalat"/>
        </w:rPr>
      </w:pPr>
    </w:p>
    <w:p w:rsidR="00BF09D6" w:rsidRPr="00AA5BD2" w:rsidRDefault="00BF09D6">
      <w:pPr>
        <w:rPr>
          <w:rFonts w:ascii="GHEA Grapalat" w:hAnsi="GHEA Grapalat"/>
        </w:rPr>
      </w:pPr>
      <w:r w:rsidRPr="00AA5BD2">
        <w:rPr>
          <w:rFonts w:ascii="GHEA Grapalat" w:hAnsi="GHEA Grapalat"/>
        </w:rPr>
        <w:br w:type="page"/>
      </w:r>
    </w:p>
    <w:p w:rsidR="001A43A4" w:rsidRPr="00AA5BD2" w:rsidRDefault="00096865" w:rsidP="00DA3A61">
      <w:pPr>
        <w:widowControl w:val="0"/>
        <w:spacing w:after="160" w:line="360" w:lineRule="auto"/>
        <w:ind w:firstLine="567"/>
        <w:jc w:val="both"/>
        <w:rPr>
          <w:rFonts w:ascii="GHEA Grapalat" w:hAnsi="GHEA Grapalat"/>
          <w:i/>
        </w:rPr>
      </w:pPr>
      <w:r w:rsidRPr="00AA5BD2">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AA5BD2">
        <w:rPr>
          <w:rFonts w:ascii="GHEA Grapalat" w:hAnsi="GHEA Grapalat"/>
          <w:i/>
        </w:rPr>
        <w:t>нию заявки подлежат отклонению.</w:t>
      </w:r>
    </w:p>
    <w:p w:rsidR="00984BDB" w:rsidRPr="00AA5BD2" w:rsidRDefault="00984BDB" w:rsidP="00BF09D6">
      <w:pPr>
        <w:widowControl w:val="0"/>
        <w:spacing w:after="160" w:line="360" w:lineRule="auto"/>
        <w:ind w:firstLine="567"/>
        <w:jc w:val="right"/>
        <w:rPr>
          <w:rFonts w:ascii="GHEA Grapalat" w:hAnsi="GHEA Grapalat"/>
          <w:i/>
        </w:rPr>
      </w:pPr>
    </w:p>
    <w:p w:rsidR="00096865" w:rsidRPr="00AA5BD2" w:rsidRDefault="00096865" w:rsidP="00BF09D6">
      <w:pPr>
        <w:widowControl w:val="0"/>
        <w:spacing w:after="160" w:line="360" w:lineRule="auto"/>
        <w:ind w:firstLine="567"/>
        <w:jc w:val="right"/>
        <w:rPr>
          <w:rFonts w:ascii="GHEA Grapalat" w:hAnsi="GHEA Grapalat"/>
          <w:b/>
        </w:rPr>
      </w:pPr>
    </w:p>
    <w:p w:rsidR="00D559DB" w:rsidRDefault="00D559DB">
      <w:pPr>
        <w:rPr>
          <w:rFonts w:ascii="GHEA Grapalat" w:hAnsi="GHEA Grapalat"/>
          <w:b/>
        </w:rPr>
      </w:pPr>
      <w:r>
        <w:rPr>
          <w:rFonts w:ascii="GHEA Grapalat" w:hAnsi="GHEA Grapalat"/>
          <w:b/>
        </w:rPr>
        <w:br w:type="page"/>
      </w:r>
    </w:p>
    <w:p w:rsidR="00160AE4" w:rsidRPr="00AA5BD2" w:rsidRDefault="00160AE4" w:rsidP="00C6146A">
      <w:pPr>
        <w:widowControl w:val="0"/>
        <w:spacing w:after="160" w:line="360" w:lineRule="auto"/>
        <w:ind w:firstLine="567"/>
        <w:jc w:val="center"/>
        <w:rPr>
          <w:rFonts w:ascii="GHEA Grapalat" w:hAnsi="GHEA Grapalat"/>
          <w:b/>
        </w:rPr>
      </w:pPr>
      <w:r w:rsidRPr="00AA5BD2">
        <w:rPr>
          <w:rFonts w:ascii="GHEA Grapalat" w:hAnsi="GHEA Grapalat"/>
          <w:b/>
        </w:rPr>
        <w:lastRenderedPageBreak/>
        <w:t>СОДЕРЖАНИЕ</w:t>
      </w:r>
    </w:p>
    <w:p w:rsidR="00160AE4" w:rsidRPr="00AA5BD2" w:rsidRDefault="00160AE4" w:rsidP="00BF09D6">
      <w:pPr>
        <w:widowControl w:val="0"/>
        <w:spacing w:after="160" w:line="360" w:lineRule="auto"/>
        <w:jc w:val="center"/>
        <w:rPr>
          <w:rFonts w:ascii="GHEA Grapalat" w:hAnsi="GHEA Grapalat"/>
          <w:i/>
        </w:rPr>
      </w:pPr>
    </w:p>
    <w:p w:rsidR="00087461" w:rsidRPr="00114543" w:rsidRDefault="00087461" w:rsidP="00087461">
      <w:pPr>
        <w:ind w:right="-995" w:hanging="426"/>
        <w:rPr>
          <w:rFonts w:ascii="Sylfaen" w:hAnsi="Sylfaen" w:cs="Arial"/>
          <w:lang w:val="af-ZA"/>
        </w:rPr>
      </w:pPr>
      <w:r w:rsidRPr="00087461">
        <w:rPr>
          <w:rFonts w:ascii="GHEA Grapalat" w:hAnsi="GHEA Grapalat"/>
        </w:rPr>
        <w:t>Пищевые продукты</w:t>
      </w:r>
      <w:r w:rsidR="00A266F3" w:rsidRPr="00C6146A">
        <w:rPr>
          <w:rFonts w:ascii="GHEA Grapalat" w:hAnsi="GHEA Grapalat"/>
        </w:rPr>
        <w:t xml:space="preserve"> </w:t>
      </w:r>
      <w:r w:rsidR="00A266F3" w:rsidRPr="00AA5BD2">
        <w:rPr>
          <w:rFonts w:ascii="GHEA Grapalat" w:hAnsi="GHEA Grapalat"/>
          <w:b/>
          <w:i/>
        </w:rPr>
        <w:t>ДЛЯ НУЖД</w:t>
      </w:r>
      <w:r w:rsidR="00BF09D6" w:rsidRPr="00C6146A">
        <w:rPr>
          <w:rFonts w:ascii="GHEA Grapalat" w:hAnsi="GHEA Grapalat"/>
        </w:rPr>
        <w:t xml:space="preserve"> </w:t>
      </w:r>
      <w:r w:rsidRPr="00114543">
        <w:rPr>
          <w:rFonts w:ascii="Sylfaen" w:hAnsi="Sylfaen"/>
          <w:lang w:val="af-ZA"/>
        </w:rPr>
        <w:t xml:space="preserve">« ОШ им. М. Маштоца </w:t>
      </w:r>
      <w:r>
        <w:rPr>
          <w:rFonts w:ascii="Sylfaen" w:hAnsi="Sylfaen"/>
          <w:lang w:val="af-ZA"/>
        </w:rPr>
        <w:t>г. Масиса Араратской области РА</w:t>
      </w:r>
      <w:r w:rsidRPr="00114543">
        <w:rPr>
          <w:rFonts w:ascii="Sylfaen" w:hAnsi="Sylfaen"/>
          <w:lang w:val="af-ZA"/>
        </w:rPr>
        <w:t xml:space="preserve">» </w:t>
      </w:r>
      <w:r w:rsidRPr="00114543">
        <w:rPr>
          <w:rFonts w:ascii="Sylfaen" w:hAnsi="Sylfaen" w:cs="Arial"/>
          <w:lang w:val="af-ZA"/>
        </w:rPr>
        <w:t>ГНО</w:t>
      </w:r>
    </w:p>
    <w:p w:rsidR="00A266F3" w:rsidRPr="00087461" w:rsidRDefault="00A266F3" w:rsidP="00BF09D6">
      <w:pPr>
        <w:pStyle w:val="BodyTextIndent"/>
        <w:widowControl w:val="0"/>
        <w:spacing w:line="240" w:lineRule="auto"/>
        <w:ind w:firstLine="0"/>
        <w:jc w:val="center"/>
        <w:rPr>
          <w:rFonts w:ascii="GHEA Grapalat" w:hAnsi="GHEA Grapalat"/>
          <w:sz w:val="24"/>
          <w:szCs w:val="24"/>
          <w:lang w:val="af-ZA"/>
        </w:rPr>
      </w:pPr>
    </w:p>
    <w:p w:rsidR="00BF09D6" w:rsidRPr="00AA5BD2" w:rsidRDefault="00A266F3" w:rsidP="00BF09D6">
      <w:pPr>
        <w:widowControl w:val="0"/>
        <w:tabs>
          <w:tab w:val="left" w:pos="6096"/>
        </w:tabs>
        <w:spacing w:after="160" w:line="360" w:lineRule="auto"/>
        <w:ind w:left="1418"/>
        <w:rPr>
          <w:rFonts w:ascii="GHEA Grapalat" w:hAnsi="GHEA Grapalat"/>
        </w:rPr>
      </w:pPr>
      <w:r w:rsidRPr="00AA5BD2">
        <w:rPr>
          <w:rFonts w:ascii="GHEA Grapalat" w:hAnsi="GHEA Grapalat"/>
          <w:sz w:val="16"/>
        </w:rPr>
        <w:t>наименование</w:t>
      </w:r>
      <w:r w:rsidRPr="00AA5BD2">
        <w:rPr>
          <w:sz w:val="16"/>
        </w:rPr>
        <w:t xml:space="preserve"> </w:t>
      </w:r>
      <w:r w:rsidRPr="00AA5BD2">
        <w:rPr>
          <w:rFonts w:ascii="GHEA Grapalat" w:hAnsi="GHEA Grapalat"/>
          <w:sz w:val="16"/>
        </w:rPr>
        <w:t>товара</w:t>
      </w:r>
      <w:r w:rsidR="00BF09D6" w:rsidRPr="00AA5BD2">
        <w:rPr>
          <w:rFonts w:ascii="GHEA Grapalat" w:hAnsi="GHEA Grapalat"/>
          <w:sz w:val="16"/>
        </w:rPr>
        <w:tab/>
        <w:t>наименование заказчика</w:t>
      </w:r>
    </w:p>
    <w:p w:rsidR="00A266F3" w:rsidRPr="00AA5BD2" w:rsidRDefault="00A266F3" w:rsidP="00BF09D6">
      <w:pPr>
        <w:widowControl w:val="0"/>
        <w:spacing w:after="160" w:line="360" w:lineRule="auto"/>
        <w:jc w:val="center"/>
        <w:rPr>
          <w:rFonts w:ascii="GHEA Grapalat" w:hAnsi="GHEA Grapalat"/>
          <w:i/>
        </w:rPr>
      </w:pPr>
    </w:p>
    <w:p w:rsidR="00915CFE" w:rsidRPr="00915CFE" w:rsidRDefault="00504FD5" w:rsidP="00915CFE">
      <w:pPr>
        <w:widowControl w:val="0"/>
        <w:spacing w:after="160" w:line="360" w:lineRule="auto"/>
        <w:jc w:val="center"/>
        <w:rPr>
          <w:rFonts w:ascii="GHEA Grapalat" w:hAnsi="GHEA Grapalat"/>
          <w:b/>
        </w:rPr>
      </w:pPr>
      <w:r w:rsidRPr="00AA5BD2">
        <w:rPr>
          <w:rFonts w:ascii="GHEA Grapalat" w:hAnsi="GHEA Grapalat"/>
          <w:b/>
        </w:rPr>
        <w:t xml:space="preserve">ПРИГЛАШЕНИЯ НА ЗАПРОС КОТИРОВОК, </w:t>
      </w:r>
      <w:r w:rsidR="00BF09D6" w:rsidRPr="00AA5BD2">
        <w:rPr>
          <w:rFonts w:ascii="GHEA Grapalat" w:hAnsi="GHEA Grapalat"/>
          <w:b/>
        </w:rPr>
        <w:br/>
      </w:r>
      <w:r w:rsidRPr="00AA5BD2">
        <w:rPr>
          <w:rFonts w:ascii="GHEA Grapalat" w:hAnsi="GHEA Grapalat"/>
          <w:b/>
        </w:rPr>
        <w:t>ОБЪЯВЛЕННЫЙ С ЦЕЛЬЮ ПРИОБРЕТЕНИЯ</w:t>
      </w:r>
    </w:p>
    <w:p w:rsidR="00952594" w:rsidRPr="00AA5BD2" w:rsidRDefault="00952594" w:rsidP="00BF09D6">
      <w:pPr>
        <w:widowControl w:val="0"/>
        <w:spacing w:after="160" w:line="360" w:lineRule="auto"/>
        <w:jc w:val="center"/>
        <w:rPr>
          <w:rFonts w:ascii="GHEA Grapalat" w:hAnsi="GHEA Grapalat"/>
          <w:b/>
        </w:rPr>
      </w:pPr>
    </w:p>
    <w:p w:rsidR="00096865" w:rsidRPr="00AA5BD2" w:rsidRDefault="00096865" w:rsidP="00BF09D6">
      <w:pPr>
        <w:widowControl w:val="0"/>
        <w:spacing w:after="160" w:line="360" w:lineRule="auto"/>
        <w:jc w:val="center"/>
        <w:rPr>
          <w:rFonts w:ascii="GHEA Grapalat" w:hAnsi="GHEA Grapalat"/>
        </w:rPr>
      </w:pPr>
      <w:r w:rsidRPr="00AA5BD2">
        <w:rPr>
          <w:rFonts w:ascii="GHEA Grapalat" w:hAnsi="GHEA Grapalat"/>
          <w:b/>
        </w:rPr>
        <w:t>ЧАСТЬ I.</w:t>
      </w:r>
    </w:p>
    <w:p w:rsidR="00096865" w:rsidRPr="00AA5BD2" w:rsidRDefault="00096865" w:rsidP="00DA3A61">
      <w:pPr>
        <w:widowControl w:val="0"/>
        <w:spacing w:after="160" w:line="360" w:lineRule="auto"/>
        <w:ind w:firstLine="567"/>
        <w:jc w:val="both"/>
        <w:rPr>
          <w:rFonts w:ascii="GHEA Grapalat" w:hAnsi="GHEA Grapalat"/>
        </w:rPr>
      </w:pP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BF09D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BF09D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 xml:space="preserve">Право участника и порядок обжалования им действий и (или) принятых </w:t>
      </w:r>
      <w:r w:rsidRPr="00AA5BD2">
        <w:rPr>
          <w:rFonts w:ascii="GHEA Grapalat" w:hAnsi="GHEA Grapalat"/>
        </w:rPr>
        <w:lastRenderedPageBreak/>
        <w:t>решений</w:t>
      </w:r>
      <w:r w:rsidR="008818E3" w:rsidRPr="00AA5BD2">
        <w:rPr>
          <w:rFonts w:ascii="GHEA Grapalat" w:hAnsi="GHEA Grapalat"/>
        </w:rPr>
        <w:t>, связанных с процессом закупки</w:t>
      </w:r>
    </w:p>
    <w:p w:rsidR="00BF09D6" w:rsidRPr="00AA5BD2" w:rsidRDefault="00BF09D6" w:rsidP="00BF09D6">
      <w:pPr>
        <w:widowControl w:val="0"/>
        <w:spacing w:after="160" w:line="360" w:lineRule="auto"/>
        <w:jc w:val="center"/>
        <w:rPr>
          <w:rFonts w:ascii="GHEA Grapalat" w:hAnsi="GHEA Grapalat"/>
          <w:b/>
        </w:rPr>
      </w:pPr>
      <w:r w:rsidRPr="00AA5BD2">
        <w:rPr>
          <w:rFonts w:ascii="GHEA Grapalat" w:hAnsi="GHEA Grapalat"/>
          <w:b/>
        </w:rPr>
        <w:t>ЧАСТЬ II.</w:t>
      </w:r>
    </w:p>
    <w:p w:rsidR="00BF09D6" w:rsidRPr="00AA5BD2" w:rsidRDefault="00BF09D6" w:rsidP="00BF09D6">
      <w:pPr>
        <w:widowControl w:val="0"/>
        <w:spacing w:after="160" w:line="360" w:lineRule="auto"/>
        <w:jc w:val="center"/>
        <w:rPr>
          <w:rFonts w:ascii="GHEA Grapalat" w:hAnsi="GHEA Grapalat"/>
          <w:b/>
        </w:rPr>
      </w:pPr>
    </w:p>
    <w:p w:rsidR="00096865" w:rsidRPr="00AA5BD2" w:rsidRDefault="00096865" w:rsidP="00BF09D6">
      <w:pPr>
        <w:widowControl w:val="0"/>
        <w:spacing w:after="160" w:line="360" w:lineRule="auto"/>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BF09D6">
      <w:pPr>
        <w:widowControl w:val="0"/>
        <w:spacing w:after="160" w:line="360" w:lineRule="auto"/>
        <w:jc w:val="center"/>
        <w:rPr>
          <w:rFonts w:ascii="GHEA Grapalat" w:hAnsi="GHEA Grapalat"/>
          <w:b/>
        </w:rPr>
      </w:pPr>
    </w:p>
    <w:p w:rsidR="00096865"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BF09D6">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BF09D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BF09D6">
      <w:pPr>
        <w:widowControl w:val="0"/>
        <w:tabs>
          <w:tab w:val="left" w:pos="1134"/>
        </w:tabs>
        <w:spacing w:after="160" w:line="360" w:lineRule="auto"/>
        <w:ind w:firstLine="567"/>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D37D2D" w:rsidRPr="00AA5BD2" w:rsidRDefault="00D37D2D">
      <w:pPr>
        <w:rPr>
          <w:rFonts w:ascii="GHEA Grapalat" w:hAnsi="GHEA Grapalat"/>
          <w:spacing w:val="-6"/>
        </w:rPr>
      </w:pPr>
      <w:r w:rsidRPr="00AA5BD2">
        <w:rPr>
          <w:rFonts w:ascii="GHEA Grapalat" w:hAnsi="GHEA Grapalat"/>
          <w:spacing w:val="-6"/>
        </w:rPr>
        <w:br w:type="page"/>
      </w:r>
    </w:p>
    <w:p w:rsidR="00096865" w:rsidRPr="00AA5BD2" w:rsidRDefault="00096865" w:rsidP="00BF09D6">
      <w:pPr>
        <w:widowControl w:val="0"/>
        <w:spacing w:after="160" w:line="360" w:lineRule="auto"/>
        <w:ind w:firstLine="567"/>
        <w:jc w:val="both"/>
        <w:rPr>
          <w:rFonts w:ascii="GHEA Grapalat" w:hAnsi="GHEA Grapalat"/>
        </w:rPr>
      </w:pPr>
      <w:r w:rsidRPr="00AA5BD2">
        <w:rPr>
          <w:rFonts w:ascii="GHEA Grapalat" w:hAnsi="GHEA Grapalat"/>
          <w:spacing w:val="-6"/>
        </w:rPr>
        <w:lastRenderedPageBreak/>
        <w:t>Настоящее Приглашение предоставляется в дополнение к объявлению о запросе котировок, проводим</w:t>
      </w:r>
      <w:r w:rsidR="00BF09D6" w:rsidRPr="00AA5BD2">
        <w:rPr>
          <w:rFonts w:ascii="GHEA Grapalat" w:hAnsi="GHEA Grapalat"/>
          <w:spacing w:val="-6"/>
        </w:rPr>
        <w:t xml:space="preserve">ом под кодом </w:t>
      </w:r>
      <w:r w:rsidR="00087461" w:rsidRPr="003E10CC">
        <w:rPr>
          <w:rFonts w:ascii="GHEA Grapalat" w:hAnsi="GHEA Grapalat"/>
          <w:lang w:val="en-US"/>
        </w:rPr>
        <w:t>AHD</w:t>
      </w:r>
      <w:r w:rsidR="00087461" w:rsidRPr="003E10CC">
        <w:rPr>
          <w:rFonts w:ascii="GHEA Grapalat" w:hAnsi="GHEA Grapalat"/>
        </w:rPr>
        <w:t>-GHAPDzB-20/</w:t>
      </w:r>
      <w:r w:rsidR="00492FC6" w:rsidRPr="00492FC6">
        <w:rPr>
          <w:rFonts w:ascii="GHEA Grapalat" w:hAnsi="GHEA Grapalat"/>
        </w:rPr>
        <w:t>2</w:t>
      </w:r>
      <w:r w:rsidR="00087461" w:rsidRPr="003E10CC">
        <w:rPr>
          <w:rFonts w:ascii="GHEA Grapalat" w:hAnsi="GHEA Grapalat"/>
        </w:rPr>
        <w:t>-80</w:t>
      </w:r>
      <w:r w:rsidR="00087461" w:rsidRPr="00AA5BD2">
        <w:rPr>
          <w:rFonts w:ascii="GHEA Grapalat" w:hAnsi="GHEA Grapalat"/>
        </w:rPr>
        <w:t xml:space="preserve"> </w:t>
      </w:r>
      <w:r w:rsidRPr="00AA5BD2">
        <w:rPr>
          <w:rFonts w:ascii="GHEA Grapalat" w:hAnsi="GHEA Grapalat"/>
        </w:rPr>
        <w:t>(далее — процедура).</w:t>
      </w:r>
    </w:p>
    <w:p w:rsidR="00096865" w:rsidRPr="00AA5BD2" w:rsidRDefault="00096865" w:rsidP="00BF09D6">
      <w:pPr>
        <w:widowControl w:val="0"/>
        <w:spacing w:after="160" w:line="360" w:lineRule="auto"/>
        <w:ind w:firstLine="567"/>
        <w:jc w:val="both"/>
        <w:rPr>
          <w:rFonts w:ascii="GHEA Grapalat" w:hAnsi="GHEA Grapalat"/>
        </w:rPr>
      </w:pPr>
      <w:r w:rsidRPr="00AA5BD2">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AA5BD2">
        <w:rPr>
          <w:rFonts w:ascii="GHEA Grapalat" w:hAnsi="GHEA Grapalat"/>
          <w:sz w:val="16"/>
        </w:rPr>
        <w:t>"наименование заказчика"</w:t>
      </w:r>
      <w:r w:rsidRPr="00AA5BD2">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A5BD2" w:rsidRDefault="00096865" w:rsidP="00DA3A61">
      <w:pPr>
        <w:widowControl w:val="0"/>
        <w:spacing w:after="160" w:line="360" w:lineRule="auto"/>
        <w:ind w:firstLine="567"/>
        <w:jc w:val="both"/>
        <w:rPr>
          <w:rFonts w:ascii="GHEA Grapalat" w:hAnsi="GHEA Grapalat"/>
        </w:rPr>
      </w:pPr>
      <w:r w:rsidRPr="00AA5BD2">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A5BD2" w:rsidRDefault="00096865" w:rsidP="00DA3A61">
      <w:pPr>
        <w:widowControl w:val="0"/>
        <w:spacing w:after="160" w:line="360" w:lineRule="auto"/>
        <w:ind w:firstLine="567"/>
        <w:jc w:val="both"/>
        <w:rPr>
          <w:rFonts w:ascii="GHEA Grapalat" w:hAnsi="GHEA Grapalat" w:cs="Times Armenian"/>
        </w:rPr>
      </w:pPr>
      <w:r w:rsidRPr="00AA5BD2">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AA5BD2">
        <w:rPr>
          <w:rFonts w:ascii="GHEA Grapalat" w:hAnsi="GHEA Grapalat"/>
        </w:rPr>
        <w:t>нию в судах Республики Армения.</w:t>
      </w:r>
    </w:p>
    <w:p w:rsidR="003E1421" w:rsidRPr="00AA5BD2" w:rsidRDefault="00A81DD5" w:rsidP="00DA3A61">
      <w:pPr>
        <w:pStyle w:val="BodyTextIndent2"/>
        <w:widowControl w:val="0"/>
        <w:spacing w:after="160"/>
        <w:ind w:firstLine="567"/>
        <w:rPr>
          <w:rFonts w:ascii="GHEA Grapalat" w:hAnsi="GHEA Grapalat"/>
          <w:sz w:val="24"/>
          <w:szCs w:val="24"/>
        </w:rPr>
      </w:pPr>
      <w:r w:rsidRPr="00AA5BD2">
        <w:rPr>
          <w:rFonts w:ascii="GHEA Grapalat" w:hAnsi="GHEA Grapalat"/>
          <w:sz w:val="24"/>
          <w:szCs w:val="24"/>
        </w:rPr>
        <w:t xml:space="preserve">Адрес электронной почты секретаря оценочной комиссии </w:t>
      </w:r>
      <w:r w:rsidR="00087461" w:rsidRPr="00087461">
        <w:rPr>
          <w:rFonts w:ascii="GHEA Grapalat" w:hAnsi="GHEA Grapalat"/>
          <w:sz w:val="24"/>
          <w:szCs w:val="24"/>
          <w:lang w:val="en-US"/>
        </w:rPr>
        <w:t>masis</w:t>
      </w:r>
      <w:r w:rsidR="00087461" w:rsidRPr="00087461">
        <w:rPr>
          <w:rFonts w:ascii="GHEA Grapalat" w:hAnsi="GHEA Grapalat"/>
          <w:sz w:val="24"/>
          <w:szCs w:val="24"/>
        </w:rPr>
        <w:t>1@</w:t>
      </w:r>
      <w:r w:rsidR="00087461" w:rsidRPr="00087461">
        <w:rPr>
          <w:rFonts w:ascii="GHEA Grapalat" w:hAnsi="GHEA Grapalat"/>
          <w:sz w:val="24"/>
          <w:szCs w:val="24"/>
          <w:lang w:val="en-US"/>
        </w:rPr>
        <w:t>schools</w:t>
      </w:r>
      <w:r w:rsidR="00087461" w:rsidRPr="00087461">
        <w:rPr>
          <w:rFonts w:ascii="GHEA Grapalat" w:hAnsi="GHEA Grapalat"/>
          <w:sz w:val="24"/>
          <w:szCs w:val="24"/>
        </w:rPr>
        <w:t>.</w:t>
      </w:r>
      <w:r w:rsidR="00087461" w:rsidRPr="00087461">
        <w:rPr>
          <w:rFonts w:ascii="GHEA Grapalat" w:hAnsi="GHEA Grapalat"/>
          <w:sz w:val="24"/>
          <w:szCs w:val="24"/>
          <w:lang w:val="en-US"/>
        </w:rPr>
        <w:t>am</w:t>
      </w:r>
      <w:r w:rsidRPr="00AA5BD2">
        <w:rPr>
          <w:rFonts w:ascii="GHEA Grapalat" w:hAnsi="GHEA Grapalat"/>
          <w:sz w:val="16"/>
          <w:szCs w:val="24"/>
        </w:rPr>
        <w:t>.</w:t>
      </w:r>
    </w:p>
    <w:p w:rsidR="00BF09D6" w:rsidRPr="00AA5BD2" w:rsidRDefault="00BF09D6" w:rsidP="00DA3A61">
      <w:pPr>
        <w:widowControl w:val="0"/>
        <w:spacing w:after="160" w:line="360" w:lineRule="auto"/>
        <w:jc w:val="center"/>
        <w:rPr>
          <w:rFonts w:ascii="GHEA Grapalat" w:hAnsi="GHEA Grapalat"/>
          <w:lang w:val="hy-AM"/>
        </w:rPr>
      </w:pPr>
    </w:p>
    <w:p w:rsidR="00096865" w:rsidRPr="00AA5BD2" w:rsidRDefault="00F5653D" w:rsidP="00BF09D6">
      <w:pPr>
        <w:widowControl w:val="0"/>
        <w:spacing w:after="160" w:line="360" w:lineRule="auto"/>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BF09D6">
      <w:pPr>
        <w:pStyle w:val="Heading3"/>
        <w:keepNext w:val="0"/>
        <w:widowControl w:val="0"/>
        <w:spacing w:after="160"/>
        <w:rPr>
          <w:rFonts w:ascii="GHEA Grapalat" w:hAnsi="GHEA Grapalat"/>
          <w:sz w:val="24"/>
          <w:szCs w:val="24"/>
        </w:rPr>
      </w:pPr>
    </w:p>
    <w:p w:rsidR="00096865" w:rsidRPr="00AA5BD2" w:rsidRDefault="00BF09D6" w:rsidP="00BF09D6">
      <w:pPr>
        <w:widowControl w:val="0"/>
        <w:spacing w:after="160" w:line="360" w:lineRule="auto"/>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Pr="00AA5BD2" w:rsidRDefault="00845AA5" w:rsidP="00BF09D6">
      <w:pPr>
        <w:pStyle w:val="Heading3"/>
        <w:keepNext w:val="0"/>
        <w:widowControl w:val="0"/>
        <w:tabs>
          <w:tab w:val="left" w:pos="1134"/>
        </w:tabs>
        <w:spacing w:after="160"/>
        <w:ind w:firstLine="567"/>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Pr="00AA5BD2">
        <w:rPr>
          <w:rFonts w:ascii="GHEA Grapalat" w:hAnsi="GHEA Grapalat"/>
          <w:i w:val="0"/>
          <w:sz w:val="24"/>
          <w:szCs w:val="24"/>
        </w:rPr>
        <w:t>Предметом закупки является приобретение "</w:t>
      </w:r>
      <w:r w:rsidR="00087461" w:rsidRPr="00087461">
        <w:rPr>
          <w:rFonts w:ascii="GHEA Grapalat" w:hAnsi="GHEA Grapalat"/>
          <w:i w:val="0"/>
          <w:sz w:val="24"/>
          <w:szCs w:val="24"/>
        </w:rPr>
        <w:t>Пищевых продуктов</w:t>
      </w:r>
      <w:r w:rsidRPr="00AA5BD2">
        <w:rPr>
          <w:rFonts w:ascii="GHEA Grapalat" w:hAnsi="GHEA Grapalat"/>
          <w:i w:val="0"/>
          <w:sz w:val="24"/>
          <w:szCs w:val="24"/>
        </w:rPr>
        <w:t>" (далее — также товар) для нужд "Наименование заказчика", которые сгруппированы в лоты "</w:t>
      </w:r>
      <w:r w:rsidR="00492FC6" w:rsidRPr="00ED02F8">
        <w:rPr>
          <w:rFonts w:ascii="GHEA Grapalat" w:hAnsi="GHEA Grapalat"/>
          <w:i w:val="0"/>
          <w:sz w:val="24"/>
          <w:szCs w:val="24"/>
        </w:rPr>
        <w:t>7</w:t>
      </w:r>
      <w:r w:rsidRPr="00AA5BD2">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BF09D6">
            <w:pPr>
              <w:pStyle w:val="BodyTextIndent2"/>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BF09D6">
            <w:pPr>
              <w:pStyle w:val="BodyTextIndent2"/>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Наименование лота</w:t>
            </w:r>
          </w:p>
        </w:tc>
      </w:tr>
      <w:tr w:rsidR="00ED02F8" w:rsidRPr="00AA5BD2" w:rsidTr="00BF09D6">
        <w:trPr>
          <w:jc w:val="center"/>
        </w:trPr>
        <w:tc>
          <w:tcPr>
            <w:tcW w:w="1530" w:type="dxa"/>
            <w:vAlign w:val="center"/>
          </w:tcPr>
          <w:p w:rsidR="00ED02F8" w:rsidRPr="006147E5" w:rsidRDefault="00ED02F8" w:rsidP="000E6A49">
            <w:pPr>
              <w:jc w:val="center"/>
              <w:rPr>
                <w:rFonts w:ascii="Sylfaen" w:hAnsi="Sylfaen" w:cs="Sylfaen"/>
                <w:sz w:val="22"/>
                <w:szCs w:val="22"/>
              </w:rPr>
            </w:pPr>
            <w:r>
              <w:rPr>
                <w:rFonts w:ascii="Sylfaen" w:hAnsi="Sylfaen" w:cs="Sylfaen"/>
                <w:sz w:val="22"/>
                <w:szCs w:val="22"/>
              </w:rPr>
              <w:t>1</w:t>
            </w:r>
          </w:p>
        </w:tc>
        <w:tc>
          <w:tcPr>
            <w:tcW w:w="8820" w:type="dxa"/>
            <w:vAlign w:val="center"/>
          </w:tcPr>
          <w:p w:rsidR="00ED02F8" w:rsidRPr="006147E5" w:rsidRDefault="00ED02F8" w:rsidP="0099327B">
            <w:pPr>
              <w:rPr>
                <w:rFonts w:ascii="Calibri" w:hAnsi="Calibri" w:cs="Calibri"/>
                <w:sz w:val="22"/>
                <w:szCs w:val="22"/>
              </w:rPr>
            </w:pPr>
            <w:r>
              <w:rPr>
                <w:rFonts w:ascii="Sylfaen" w:hAnsi="Sylfaen" w:cs="Sylfaen"/>
                <w:sz w:val="22"/>
                <w:szCs w:val="22"/>
              </w:rPr>
              <w:t>Говядина</w:t>
            </w:r>
          </w:p>
        </w:tc>
      </w:tr>
      <w:tr w:rsidR="00ED02F8" w:rsidRPr="00AA5BD2" w:rsidTr="00BF09D6">
        <w:trPr>
          <w:jc w:val="center"/>
        </w:trPr>
        <w:tc>
          <w:tcPr>
            <w:tcW w:w="1530" w:type="dxa"/>
            <w:vAlign w:val="center"/>
          </w:tcPr>
          <w:p w:rsidR="00ED02F8" w:rsidRPr="007B2243" w:rsidRDefault="00ED02F8" w:rsidP="000E6A49">
            <w:pPr>
              <w:jc w:val="center"/>
              <w:rPr>
                <w:rFonts w:ascii="Sylfaen" w:hAnsi="Sylfaen" w:cs="Sylfaen"/>
                <w:sz w:val="22"/>
                <w:szCs w:val="22"/>
              </w:rPr>
            </w:pPr>
            <w:r w:rsidRPr="007B2243">
              <w:rPr>
                <w:rFonts w:ascii="Sylfaen" w:hAnsi="Sylfaen" w:cs="Sylfaen"/>
                <w:sz w:val="22"/>
                <w:szCs w:val="22"/>
              </w:rPr>
              <w:t>2</w:t>
            </w:r>
          </w:p>
        </w:tc>
        <w:tc>
          <w:tcPr>
            <w:tcW w:w="8820" w:type="dxa"/>
            <w:vAlign w:val="center"/>
          </w:tcPr>
          <w:p w:rsidR="00ED02F8" w:rsidRPr="00107A22" w:rsidRDefault="00ED02F8" w:rsidP="0099327B">
            <w:pPr>
              <w:rPr>
                <w:rFonts w:ascii="Calibri" w:hAnsi="Calibri" w:cs="Calibri"/>
                <w:sz w:val="22"/>
                <w:szCs w:val="22"/>
              </w:rPr>
            </w:pPr>
            <w:r>
              <w:rPr>
                <w:rFonts w:ascii="Sylfaen" w:hAnsi="Sylfaen" w:cs="Sylfaen"/>
                <w:sz w:val="22"/>
                <w:szCs w:val="22"/>
              </w:rPr>
              <w:t>Мацун</w:t>
            </w:r>
          </w:p>
        </w:tc>
      </w:tr>
      <w:tr w:rsidR="00ED02F8" w:rsidRPr="00AA5BD2" w:rsidTr="00BF09D6">
        <w:trPr>
          <w:jc w:val="center"/>
        </w:trPr>
        <w:tc>
          <w:tcPr>
            <w:tcW w:w="1530" w:type="dxa"/>
            <w:vAlign w:val="center"/>
          </w:tcPr>
          <w:p w:rsidR="00ED02F8" w:rsidRPr="007B2243" w:rsidRDefault="00ED02F8" w:rsidP="000E6A49">
            <w:pPr>
              <w:jc w:val="center"/>
              <w:rPr>
                <w:rFonts w:ascii="Sylfaen" w:hAnsi="Sylfaen" w:cs="Sylfaen"/>
                <w:sz w:val="22"/>
                <w:szCs w:val="22"/>
              </w:rPr>
            </w:pPr>
            <w:r w:rsidRPr="007B2243">
              <w:rPr>
                <w:rFonts w:ascii="Sylfaen" w:hAnsi="Sylfaen" w:cs="Sylfaen"/>
                <w:sz w:val="22"/>
                <w:szCs w:val="22"/>
              </w:rPr>
              <w:t>3</w:t>
            </w:r>
          </w:p>
        </w:tc>
        <w:tc>
          <w:tcPr>
            <w:tcW w:w="8820" w:type="dxa"/>
            <w:vAlign w:val="center"/>
          </w:tcPr>
          <w:p w:rsidR="00ED02F8" w:rsidRPr="007B2243" w:rsidRDefault="00ED02F8" w:rsidP="000E6A49">
            <w:pPr>
              <w:rPr>
                <w:rFonts w:ascii="Calibri" w:hAnsi="Calibri" w:cs="Calibri"/>
                <w:sz w:val="22"/>
                <w:szCs w:val="22"/>
              </w:rPr>
            </w:pPr>
            <w:r w:rsidRPr="00B54F52">
              <w:rPr>
                <w:rFonts w:ascii="Sylfaen" w:hAnsi="Sylfaen" w:cs="Sylfaen"/>
                <w:sz w:val="22"/>
                <w:szCs w:val="22"/>
                <w:lang w:val="hy-AM"/>
              </w:rPr>
              <w:t>Гречка</w:t>
            </w:r>
          </w:p>
        </w:tc>
      </w:tr>
      <w:tr w:rsidR="00ED02F8" w:rsidRPr="00AA5BD2" w:rsidTr="00BF09D6">
        <w:trPr>
          <w:jc w:val="center"/>
        </w:trPr>
        <w:tc>
          <w:tcPr>
            <w:tcW w:w="1530" w:type="dxa"/>
            <w:vAlign w:val="center"/>
          </w:tcPr>
          <w:p w:rsidR="00ED02F8" w:rsidRPr="006147E5" w:rsidRDefault="00ED02F8" w:rsidP="000E6A49">
            <w:pPr>
              <w:jc w:val="center"/>
              <w:rPr>
                <w:rFonts w:ascii="Sylfaen" w:hAnsi="Sylfaen" w:cs="Sylfaen"/>
                <w:sz w:val="22"/>
                <w:szCs w:val="22"/>
              </w:rPr>
            </w:pPr>
            <w:r>
              <w:rPr>
                <w:rFonts w:ascii="Sylfaen" w:hAnsi="Sylfaen" w:cs="Sylfaen"/>
                <w:sz w:val="22"/>
                <w:szCs w:val="22"/>
              </w:rPr>
              <w:t>4</w:t>
            </w:r>
          </w:p>
        </w:tc>
        <w:tc>
          <w:tcPr>
            <w:tcW w:w="8820" w:type="dxa"/>
            <w:vAlign w:val="center"/>
          </w:tcPr>
          <w:p w:rsidR="00ED02F8" w:rsidRPr="00ED02F8" w:rsidRDefault="00ED02F8" w:rsidP="000E6A49">
            <w:pPr>
              <w:rPr>
                <w:rFonts w:ascii="Calibri" w:hAnsi="Calibri" w:cs="Calibri"/>
                <w:sz w:val="22"/>
                <w:szCs w:val="22"/>
                <w:lang w:val="en-US"/>
              </w:rPr>
            </w:pPr>
            <w:r>
              <w:rPr>
                <w:rFonts w:ascii="Calibri" w:hAnsi="Calibri" w:cs="Calibri"/>
                <w:sz w:val="22"/>
                <w:szCs w:val="22"/>
                <w:lang w:val="en-US"/>
              </w:rPr>
              <w:t>Апельсины</w:t>
            </w:r>
          </w:p>
        </w:tc>
      </w:tr>
      <w:tr w:rsidR="00ED02F8" w:rsidRPr="00AA5BD2" w:rsidTr="00BF09D6">
        <w:trPr>
          <w:jc w:val="center"/>
        </w:trPr>
        <w:tc>
          <w:tcPr>
            <w:tcW w:w="1530" w:type="dxa"/>
            <w:vAlign w:val="center"/>
          </w:tcPr>
          <w:p w:rsidR="00ED02F8" w:rsidRPr="006147E5" w:rsidRDefault="00ED02F8" w:rsidP="000E6A49">
            <w:pPr>
              <w:jc w:val="center"/>
              <w:rPr>
                <w:rFonts w:ascii="Sylfaen" w:hAnsi="Sylfaen" w:cs="Sylfaen"/>
                <w:sz w:val="22"/>
                <w:szCs w:val="22"/>
              </w:rPr>
            </w:pPr>
            <w:r>
              <w:rPr>
                <w:rFonts w:ascii="Sylfaen" w:hAnsi="Sylfaen" w:cs="Sylfaen"/>
                <w:sz w:val="22"/>
                <w:szCs w:val="22"/>
              </w:rPr>
              <w:t>5</w:t>
            </w:r>
          </w:p>
        </w:tc>
        <w:tc>
          <w:tcPr>
            <w:tcW w:w="8820" w:type="dxa"/>
            <w:vAlign w:val="center"/>
          </w:tcPr>
          <w:p w:rsidR="00ED02F8" w:rsidRPr="00ED02F8" w:rsidRDefault="00ED02F8" w:rsidP="000E6A49">
            <w:pPr>
              <w:rPr>
                <w:rFonts w:ascii="Calibri" w:hAnsi="Calibri" w:cs="Calibri"/>
                <w:sz w:val="22"/>
                <w:szCs w:val="22"/>
                <w:lang w:val="en-US"/>
              </w:rPr>
            </w:pPr>
            <w:r>
              <w:rPr>
                <w:rFonts w:ascii="Calibri" w:hAnsi="Calibri" w:cs="Calibri"/>
                <w:sz w:val="22"/>
                <w:szCs w:val="22"/>
                <w:lang w:val="en-US"/>
              </w:rPr>
              <w:t>Конфеты</w:t>
            </w:r>
          </w:p>
        </w:tc>
      </w:tr>
      <w:tr w:rsidR="00ED02F8" w:rsidRPr="00AA5BD2" w:rsidTr="00BF09D6">
        <w:trPr>
          <w:jc w:val="center"/>
        </w:trPr>
        <w:tc>
          <w:tcPr>
            <w:tcW w:w="1530" w:type="dxa"/>
            <w:vAlign w:val="center"/>
          </w:tcPr>
          <w:p w:rsidR="00ED02F8" w:rsidRPr="006147E5" w:rsidRDefault="00ED02F8" w:rsidP="000E6A49">
            <w:pPr>
              <w:jc w:val="center"/>
              <w:rPr>
                <w:rFonts w:ascii="Sylfaen" w:hAnsi="Sylfaen" w:cs="Sylfaen"/>
                <w:sz w:val="22"/>
                <w:szCs w:val="22"/>
              </w:rPr>
            </w:pPr>
            <w:r>
              <w:rPr>
                <w:rFonts w:ascii="Sylfaen" w:hAnsi="Sylfaen" w:cs="Sylfaen"/>
                <w:sz w:val="22"/>
                <w:szCs w:val="22"/>
              </w:rPr>
              <w:t>6</w:t>
            </w:r>
          </w:p>
        </w:tc>
        <w:tc>
          <w:tcPr>
            <w:tcW w:w="8820" w:type="dxa"/>
            <w:vAlign w:val="center"/>
          </w:tcPr>
          <w:p w:rsidR="00ED02F8" w:rsidRPr="00ED02F8" w:rsidRDefault="00ED02F8" w:rsidP="000E6A49">
            <w:pPr>
              <w:rPr>
                <w:rFonts w:ascii="Calibri" w:hAnsi="Calibri" w:cs="Calibri"/>
                <w:sz w:val="22"/>
                <w:szCs w:val="22"/>
                <w:lang w:val="en-US"/>
              </w:rPr>
            </w:pPr>
            <w:r>
              <w:rPr>
                <w:rFonts w:ascii="Calibri" w:hAnsi="Calibri" w:cs="Calibri"/>
                <w:sz w:val="22"/>
                <w:szCs w:val="22"/>
                <w:lang w:val="en-US"/>
              </w:rPr>
              <w:t>Слива</w:t>
            </w:r>
          </w:p>
        </w:tc>
      </w:tr>
      <w:tr w:rsidR="00ED02F8" w:rsidRPr="00AA5BD2" w:rsidTr="00BF09D6">
        <w:trPr>
          <w:jc w:val="center"/>
        </w:trPr>
        <w:tc>
          <w:tcPr>
            <w:tcW w:w="1530" w:type="dxa"/>
            <w:vAlign w:val="center"/>
          </w:tcPr>
          <w:p w:rsidR="00ED02F8" w:rsidRPr="006147E5" w:rsidRDefault="00ED02F8" w:rsidP="000E6A49">
            <w:pPr>
              <w:jc w:val="center"/>
              <w:rPr>
                <w:rFonts w:ascii="Sylfaen" w:hAnsi="Sylfaen" w:cs="Sylfaen"/>
                <w:sz w:val="22"/>
                <w:szCs w:val="22"/>
              </w:rPr>
            </w:pPr>
            <w:r>
              <w:rPr>
                <w:rFonts w:ascii="Sylfaen" w:hAnsi="Sylfaen" w:cs="Sylfaen"/>
                <w:sz w:val="22"/>
                <w:szCs w:val="22"/>
              </w:rPr>
              <w:t>7</w:t>
            </w:r>
          </w:p>
        </w:tc>
        <w:tc>
          <w:tcPr>
            <w:tcW w:w="8820" w:type="dxa"/>
            <w:vAlign w:val="center"/>
          </w:tcPr>
          <w:p w:rsidR="00ED02F8" w:rsidRPr="00ED02F8" w:rsidRDefault="00ED02F8" w:rsidP="000E6A49">
            <w:pPr>
              <w:rPr>
                <w:rFonts w:ascii="Calibri" w:hAnsi="Calibri" w:cs="Calibri"/>
                <w:sz w:val="22"/>
                <w:szCs w:val="22"/>
                <w:lang w:val="en-US"/>
              </w:rPr>
            </w:pPr>
            <w:r>
              <w:rPr>
                <w:rFonts w:ascii="Calibri" w:hAnsi="Calibri" w:cs="Calibri"/>
                <w:sz w:val="22"/>
                <w:szCs w:val="22"/>
                <w:lang w:val="en-US"/>
              </w:rPr>
              <w:t>Консервированная сладкая кукуруза</w:t>
            </w:r>
          </w:p>
        </w:tc>
      </w:tr>
    </w:tbl>
    <w:p w:rsidR="00B051BE" w:rsidRPr="00AA5BD2" w:rsidRDefault="00B051BE" w:rsidP="00DA3A61">
      <w:pPr>
        <w:pStyle w:val="BodyTextIndent2"/>
        <w:widowControl w:val="0"/>
        <w:spacing w:after="160"/>
        <w:ind w:firstLine="567"/>
        <w:rPr>
          <w:rFonts w:ascii="GHEA Grapalat" w:hAnsi="GHEA Grapalat"/>
          <w:sz w:val="24"/>
          <w:szCs w:val="24"/>
        </w:rPr>
      </w:pPr>
    </w:p>
    <w:p w:rsidR="00096865" w:rsidRPr="00AA5BD2" w:rsidRDefault="00816505" w:rsidP="00DA3A61">
      <w:pPr>
        <w:pStyle w:val="BodyTextIndent2"/>
        <w:widowControl w:val="0"/>
        <w:spacing w:after="160"/>
        <w:ind w:firstLine="567"/>
        <w:rPr>
          <w:rFonts w:ascii="GHEA Grapalat" w:hAnsi="GHEA Grapalat"/>
          <w:sz w:val="24"/>
          <w:szCs w:val="24"/>
        </w:rPr>
      </w:pPr>
      <w:r w:rsidRPr="00AA5BD2">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AA5BD2">
        <w:rPr>
          <w:rFonts w:ascii="GHEA Grapalat" w:hAnsi="GHEA Grapalat"/>
          <w:sz w:val="24"/>
          <w:szCs w:val="24"/>
        </w:rPr>
        <w:t>4</w:t>
      </w:r>
      <w:r w:rsidRPr="00AA5BD2">
        <w:rPr>
          <w:rFonts w:ascii="GHEA Grapalat" w:hAnsi="GHEA Grapalat"/>
          <w:sz w:val="24"/>
          <w:szCs w:val="24"/>
        </w:rPr>
        <w:t xml:space="preserve"> к настоящему Приглашению.</w:t>
      </w:r>
    </w:p>
    <w:p w:rsidR="006E379A" w:rsidRPr="00AA5BD2" w:rsidRDefault="006E379A" w:rsidP="00DA3A61">
      <w:pPr>
        <w:widowControl w:val="0"/>
        <w:spacing w:after="160" w:line="360" w:lineRule="auto"/>
        <w:ind w:firstLine="567"/>
        <w:rPr>
          <w:rFonts w:ascii="GHEA Grapalat" w:hAnsi="GHEA Grapalat" w:cs="Sylfaen"/>
          <w:i/>
          <w:lang w:val="hy-AM"/>
        </w:rPr>
      </w:pPr>
    </w:p>
    <w:p w:rsidR="00845AA5" w:rsidRPr="00AA5BD2" w:rsidRDefault="00845AA5" w:rsidP="00DA3A61">
      <w:pPr>
        <w:widowControl w:val="0"/>
        <w:spacing w:after="160" w:line="360" w:lineRule="auto"/>
        <w:ind w:firstLine="567"/>
        <w:rPr>
          <w:rFonts w:ascii="GHEA Grapalat" w:hAnsi="GHEA Grapalat" w:cs="Sylfaen"/>
          <w:i/>
        </w:rPr>
      </w:pPr>
    </w:p>
    <w:p w:rsidR="00096865" w:rsidRPr="00AA5BD2" w:rsidRDefault="006E379A" w:rsidP="00DA3A61">
      <w:pPr>
        <w:widowControl w:val="0"/>
        <w:spacing w:after="160" w:line="360" w:lineRule="auto"/>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6E379A">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w:t>
      </w:r>
      <w:r w:rsidRPr="00AA5BD2">
        <w:rPr>
          <w:rFonts w:ascii="GHEA Grapalat" w:hAnsi="GHEA Grapalat"/>
        </w:rPr>
        <w:lastRenderedPageBreak/>
        <w:t>представленного ими ценового предложения, но не превышающие пятьдесят тысяч драмов Республики Армения;</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6E379A">
      <w:pPr>
        <w:widowControl w:val="0"/>
        <w:spacing w:after="160" w:line="360" w:lineRule="auto"/>
        <w:ind w:firstLine="567"/>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6E379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w:t>
      </w:r>
      <w:r w:rsidRPr="00AA5BD2">
        <w:rPr>
          <w:rFonts w:ascii="GHEA Grapalat" w:hAnsi="GHEA Grapalat"/>
        </w:rPr>
        <w:lastRenderedPageBreak/>
        <w:t>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6E379A">
      <w:pPr>
        <w:pStyle w:val="NormalWeb"/>
        <w:widowControl w:val="0"/>
        <w:spacing w:before="0" w:beforeAutospacing="0" w:after="160" w:afterAutospacing="0" w:line="360" w:lineRule="auto"/>
        <w:ind w:firstLine="567"/>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w:t>
      </w:r>
      <w:r w:rsidR="00915CFE" w:rsidRPr="00915CFE">
        <w:rPr>
          <w:rFonts w:ascii="GHEA Grapalat" w:hAnsi="GHEA Grapalat"/>
          <w:color w:val="000000"/>
        </w:rPr>
        <w:t>,</w:t>
      </w:r>
      <w:r w:rsidRPr="00AA5BD2">
        <w:rPr>
          <w:rFonts w:ascii="GHEA Grapalat" w:hAnsi="GHEA Grapalat"/>
          <w:color w:val="000000"/>
        </w:rPr>
        <w:t xml:space="preserve"> либо член его семьи является:</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lang w:val="hy-AM"/>
        </w:rPr>
      </w:pPr>
      <w:r w:rsidRPr="00AA5BD2">
        <w:rPr>
          <w:rFonts w:ascii="GHEA Grapalat" w:hAnsi="GHEA Grapalat"/>
          <w:color w:val="000000"/>
        </w:rPr>
        <w:lastRenderedPageBreak/>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379A" w:rsidRPr="00AA5BD2" w:rsidRDefault="006E379A"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lang w:val="hy-AM"/>
        </w:rPr>
      </w:pP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6E379A">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 xml:space="preserve">они действовали или действуют согласованно, исходя из общих </w:t>
      </w:r>
      <w:r w:rsidRPr="00AA5BD2">
        <w:rPr>
          <w:rFonts w:ascii="GHEA Grapalat" w:hAnsi="GHEA Grapalat"/>
          <w:color w:val="000000"/>
        </w:rPr>
        <w:lastRenderedPageBreak/>
        <w:t>экономических интересов.</w:t>
      </w:r>
    </w:p>
    <w:p w:rsidR="00D5674E" w:rsidRPr="00AA5BD2" w:rsidRDefault="00D5674E" w:rsidP="006E379A">
      <w:pPr>
        <w:widowControl w:val="0"/>
        <w:spacing w:after="160" w:line="360" w:lineRule="auto"/>
        <w:ind w:firstLine="567"/>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AA5BD2" w:rsidRDefault="000F4D7B"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6E379A">
      <w:pPr>
        <w:widowControl w:val="0"/>
        <w:spacing w:after="160" w:line="360" w:lineRule="auto"/>
        <w:ind w:firstLine="567"/>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Pr="00087461">
        <w:rPr>
          <w:rFonts w:ascii="GHEA Grapalat" w:hAnsi="GHEA Grapalat"/>
          <w:u w:val="single"/>
        </w:rPr>
        <w:t>___________________</w:t>
      </w:r>
      <w:r w:rsidR="006E379A" w:rsidRPr="00087461">
        <w:rPr>
          <w:rFonts w:ascii="GHEA Grapalat" w:hAnsi="GHEA Grapalat"/>
          <w:u w:val="single"/>
        </w:rPr>
        <w:t>_</w:t>
      </w:r>
      <w:r w:rsidR="00087461" w:rsidRPr="00087461">
        <w:rPr>
          <w:rFonts w:ascii="GHEA Grapalat" w:hAnsi="GHEA Grapalat"/>
          <w:u w:val="single"/>
        </w:rPr>
        <w:t>пищевых продуктов</w:t>
      </w:r>
      <w:r w:rsidR="006E379A" w:rsidRPr="00AA5BD2">
        <w:rPr>
          <w:rFonts w:ascii="GHEA Grapalat" w:hAnsi="GHEA Grapalat"/>
        </w:rPr>
        <w:t>________________</w:t>
      </w:r>
      <w:r w:rsidRPr="00AA5BD2">
        <w:rPr>
          <w:rFonts w:ascii="GHEA Grapalat" w:hAnsi="GHEA Grapalat"/>
        </w:rPr>
        <w:t>_</w:t>
      </w:r>
      <w:r w:rsidR="006E379A" w:rsidRPr="00AA5BD2">
        <w:rPr>
          <w:rFonts w:ascii="GHEA Grapalat" w:hAnsi="GHEA Grapalat"/>
        </w:rPr>
        <w:t xml:space="preserve"> товаров.</w:t>
      </w:r>
    </w:p>
    <w:p w:rsidR="00AF5ECF" w:rsidRPr="00AA5BD2" w:rsidRDefault="00AF5ECF" w:rsidP="006E379A">
      <w:pPr>
        <w:widowControl w:val="0"/>
        <w:tabs>
          <w:tab w:val="left" w:pos="1134"/>
        </w:tabs>
        <w:spacing w:after="160" w:line="360" w:lineRule="auto"/>
        <w:ind w:firstLine="567"/>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6E379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lastRenderedPageBreak/>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6E379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6E379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6E379A">
      <w:pPr>
        <w:widowControl w:val="0"/>
        <w:tabs>
          <w:tab w:val="left" w:pos="1134"/>
        </w:tabs>
        <w:spacing w:after="160" w:line="360" w:lineRule="auto"/>
        <w:ind w:firstLine="567"/>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6E379A">
      <w:pPr>
        <w:widowControl w:val="0"/>
        <w:tabs>
          <w:tab w:val="left" w:pos="1134"/>
        </w:tabs>
        <w:spacing w:after="160" w:line="360" w:lineRule="auto"/>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6E379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6E379A">
      <w:pPr>
        <w:pStyle w:val="BodyTextIndent2"/>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6E379A">
      <w:pPr>
        <w:pStyle w:val="BodyTextIndent2"/>
        <w:widowControl w:val="0"/>
        <w:tabs>
          <w:tab w:val="left" w:pos="1134"/>
        </w:tabs>
        <w:spacing w:after="160" w:line="336" w:lineRule="auto"/>
        <w:ind w:firstLine="567"/>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 xml:space="preserve">при оценке заявки учитывается то, что квалификация каждого члена </w:t>
      </w:r>
      <w:r w:rsidRPr="00AA5BD2">
        <w:rPr>
          <w:rFonts w:ascii="GHEA Grapalat" w:hAnsi="GHEA Grapalat"/>
          <w:sz w:val="24"/>
          <w:szCs w:val="24"/>
        </w:rPr>
        <w:lastRenderedPageBreak/>
        <w:t>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6E379A">
      <w:pPr>
        <w:pStyle w:val="BodyTextIndent2"/>
        <w:widowControl w:val="0"/>
        <w:tabs>
          <w:tab w:val="left" w:pos="1134"/>
        </w:tabs>
        <w:spacing w:after="160" w:line="336" w:lineRule="auto"/>
        <w:ind w:firstLine="567"/>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6E379A">
      <w:pPr>
        <w:pStyle w:val="BodyTextIndent2"/>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DA3A61">
      <w:pPr>
        <w:widowControl w:val="0"/>
        <w:spacing w:after="160" w:line="360" w:lineRule="auto"/>
        <w:ind w:firstLine="567"/>
        <w:jc w:val="both"/>
        <w:rPr>
          <w:rFonts w:ascii="GHEA Grapalat" w:hAnsi="GHEA Grapalat"/>
          <w:b/>
        </w:rPr>
      </w:pPr>
    </w:p>
    <w:p w:rsidR="00096865" w:rsidRPr="00AA5BD2" w:rsidRDefault="002B32D6" w:rsidP="00DA3A61">
      <w:pPr>
        <w:widowControl w:val="0"/>
        <w:spacing w:after="160" w:line="360" w:lineRule="auto"/>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DA3A61">
      <w:pPr>
        <w:widowControl w:val="0"/>
        <w:autoSpaceDE w:val="0"/>
        <w:autoSpaceDN w:val="0"/>
        <w:adjustRightInd w:val="0"/>
        <w:spacing w:after="160" w:line="360" w:lineRule="auto"/>
        <w:ind w:firstLine="567"/>
        <w:jc w:val="both"/>
        <w:rPr>
          <w:rFonts w:ascii="GHEA Grapalat" w:hAnsi="GHEA Grapalat"/>
        </w:rPr>
      </w:pPr>
      <w:r w:rsidRPr="00AA5BD2">
        <w:rPr>
          <w:rFonts w:ascii="GHEA Grapalat" w:hAnsi="GHEA Grapalat"/>
        </w:rPr>
        <w:t xml:space="preserve">Участник имеет право </w:t>
      </w:r>
      <w:r w:rsidR="00FE2D3D">
        <w:rPr>
          <w:rFonts w:ascii="GHEA Grapalat" w:hAnsi="GHEA Grapalat"/>
        </w:rPr>
        <w:t>письменно</w:t>
      </w:r>
      <w:r w:rsidRPr="00AA5BD2">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FE2D3D">
        <w:rPr>
          <w:rFonts w:ascii="GHEA Grapalat" w:hAnsi="GHEA Grapalat"/>
        </w:rPr>
        <w:t>письменно</w:t>
      </w:r>
      <w:r w:rsidR="00FE2D3D" w:rsidRPr="00AA5BD2">
        <w:rPr>
          <w:rFonts w:ascii="GHEA Grapalat" w:hAnsi="GHEA Grapalat"/>
        </w:rPr>
        <w:t xml:space="preserve"> </w:t>
      </w:r>
      <w:r w:rsidRPr="00AA5BD2">
        <w:rPr>
          <w:rFonts w:ascii="GHEA Grapalat" w:hAnsi="GHEA Grapalat"/>
        </w:rPr>
        <w:t>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6E379A">
      <w:pPr>
        <w:widowControl w:val="0"/>
        <w:tabs>
          <w:tab w:val="left" w:pos="1134"/>
        </w:tabs>
        <w:spacing w:after="160" w:line="360" w:lineRule="auto"/>
        <w:ind w:firstLine="567"/>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w:t>
      </w:r>
      <w:r w:rsidRPr="00AA5BD2">
        <w:rPr>
          <w:rFonts w:ascii="GHEA Grapalat" w:hAnsi="GHEA Grapalat"/>
        </w:rPr>
        <w:lastRenderedPageBreak/>
        <w:t xml:space="preserve">указания данных </w:t>
      </w:r>
      <w:r w:rsidR="006E379A" w:rsidRPr="00AA5BD2">
        <w:rPr>
          <w:rFonts w:ascii="GHEA Grapalat" w:hAnsi="GHEA Grapalat"/>
        </w:rPr>
        <w:t>участника, совершившего запрос.</w:t>
      </w:r>
    </w:p>
    <w:p w:rsidR="00096865" w:rsidRPr="00AA5BD2" w:rsidRDefault="00096865" w:rsidP="006E379A">
      <w:pPr>
        <w:widowControl w:val="0"/>
        <w:tabs>
          <w:tab w:val="left" w:pos="1134"/>
        </w:tabs>
        <w:autoSpaceDE w:val="0"/>
        <w:autoSpaceDN w:val="0"/>
        <w:adjustRightInd w:val="0"/>
        <w:spacing w:after="160" w:line="360" w:lineRule="auto"/>
        <w:ind w:firstLine="567"/>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A5BD2" w:rsidRDefault="00096865" w:rsidP="005A180A">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5A180A">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5A180A" w:rsidRPr="00AA5BD2" w:rsidRDefault="005A180A" w:rsidP="00DA3A61">
      <w:pPr>
        <w:widowControl w:val="0"/>
        <w:spacing w:after="160" w:line="360" w:lineRule="auto"/>
        <w:jc w:val="center"/>
        <w:rPr>
          <w:rFonts w:ascii="GHEA Grapalat" w:hAnsi="GHEA Grapalat" w:cs="Arial Unicode"/>
        </w:rPr>
      </w:pPr>
    </w:p>
    <w:p w:rsidR="00096865" w:rsidRPr="00AA5BD2" w:rsidRDefault="00955A1E" w:rsidP="005A180A">
      <w:pPr>
        <w:widowControl w:val="0"/>
        <w:spacing w:after="160" w:line="360" w:lineRule="auto"/>
        <w:jc w:val="center"/>
        <w:rPr>
          <w:rFonts w:ascii="GHEA Grapalat" w:hAnsi="GHEA Grapalat" w:cs="Arial"/>
          <w:b/>
        </w:rPr>
      </w:pPr>
      <w:r w:rsidRPr="00AA5BD2">
        <w:rPr>
          <w:rFonts w:ascii="GHEA Grapalat" w:hAnsi="GHEA Grapalat"/>
          <w:b/>
        </w:rPr>
        <w:t>4. ПОРЯДОК ПОДАЧИ ЗАЯВКИ</w:t>
      </w:r>
    </w:p>
    <w:p w:rsidR="00096865" w:rsidRPr="00AA5BD2" w:rsidRDefault="00096865" w:rsidP="005A180A">
      <w:pPr>
        <w:widowControl w:val="0"/>
        <w:tabs>
          <w:tab w:val="left" w:pos="1134"/>
        </w:tabs>
        <w:spacing w:after="160" w:line="360" w:lineRule="auto"/>
        <w:ind w:firstLine="567"/>
        <w:jc w:val="both"/>
        <w:rPr>
          <w:rFonts w:ascii="GHEA Grapalat" w:hAnsi="GHEA Grapalat"/>
        </w:rPr>
      </w:pPr>
      <w:r w:rsidRPr="00AA5BD2">
        <w:rPr>
          <w:rFonts w:ascii="GHEA Grapalat" w:hAnsi="GHEA Grapalat"/>
        </w:rPr>
        <w:t>4.1</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A5BD2" w:rsidRDefault="00096865" w:rsidP="00DA3A61">
      <w:pPr>
        <w:pStyle w:val="BodyTextIndent2"/>
        <w:widowControl w:val="0"/>
        <w:spacing w:after="160"/>
        <w:ind w:firstLine="567"/>
        <w:rPr>
          <w:rFonts w:ascii="GHEA Grapalat" w:hAnsi="GHEA Grapalat" w:cs="Sylfaen"/>
          <w:sz w:val="24"/>
          <w:szCs w:val="24"/>
        </w:rPr>
      </w:pPr>
      <w:r w:rsidRPr="00AA5BD2">
        <w:rPr>
          <w:rFonts w:ascii="GHEA Grapalat" w:hAnsi="GHEA Grapalat"/>
          <w:sz w:val="24"/>
          <w:szCs w:val="24"/>
        </w:rPr>
        <w:t>Участник может подать заявку как для каждого лота, так и для нескольких или всех лотов</w:t>
      </w:r>
      <w:r w:rsidRPr="00AA5BD2">
        <w:rPr>
          <w:rStyle w:val="FootnoteReference"/>
          <w:rFonts w:ascii="GHEA Grapalat" w:hAnsi="GHEA Grapalat"/>
          <w:sz w:val="24"/>
          <w:szCs w:val="24"/>
        </w:rPr>
        <w:footnoteReference w:id="1"/>
      </w:r>
      <w:r w:rsidR="005A180A" w:rsidRPr="00AA5BD2">
        <w:rPr>
          <w:rFonts w:ascii="GHEA Grapalat" w:hAnsi="GHEA Grapalat"/>
          <w:sz w:val="24"/>
          <w:szCs w:val="24"/>
        </w:rPr>
        <w:t>.</w:t>
      </w:r>
    </w:p>
    <w:p w:rsidR="00096865" w:rsidRPr="00AA5BD2" w:rsidRDefault="000946A3" w:rsidP="00DA3A61">
      <w:pPr>
        <w:pStyle w:val="BodyTextIndent2"/>
        <w:widowControl w:val="0"/>
        <w:spacing w:after="160"/>
        <w:ind w:firstLine="567"/>
        <w:rPr>
          <w:rFonts w:ascii="GHEA Grapalat" w:hAnsi="GHEA Grapalat" w:cs="Sylfaen"/>
          <w:sz w:val="24"/>
          <w:szCs w:val="24"/>
        </w:rPr>
      </w:pPr>
      <w:r w:rsidRPr="00AA5BD2">
        <w:rPr>
          <w:rFonts w:ascii="GHEA Grapalat" w:hAnsi="GHEA Grapalat"/>
          <w:sz w:val="24"/>
          <w:szCs w:val="24"/>
        </w:rPr>
        <w:t xml:space="preserve">Заявка подается до истечения срока, установленного для этого настоящим </w:t>
      </w:r>
      <w:r w:rsidRPr="00AA5BD2">
        <w:rPr>
          <w:rFonts w:ascii="GHEA Grapalat" w:hAnsi="GHEA Grapalat"/>
          <w:sz w:val="24"/>
          <w:szCs w:val="24"/>
        </w:rPr>
        <w:lastRenderedPageBreak/>
        <w:t>Приглашением.</w:t>
      </w:r>
    </w:p>
    <w:p w:rsidR="00096865" w:rsidRPr="00AA5BD2" w:rsidRDefault="000946A3" w:rsidP="00DA3A61">
      <w:pPr>
        <w:pStyle w:val="BodyTextIndent2"/>
        <w:widowControl w:val="0"/>
        <w:spacing w:after="160"/>
        <w:ind w:firstLine="567"/>
        <w:rPr>
          <w:rFonts w:ascii="GHEA Grapalat" w:hAnsi="GHEA Grapalat" w:cs="Sylfaen"/>
          <w:sz w:val="24"/>
          <w:szCs w:val="24"/>
        </w:rPr>
      </w:pPr>
      <w:r w:rsidRPr="00AA5BD2">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F83103" w:rsidRDefault="00F83103" w:rsidP="00F83103">
      <w:pPr>
        <w:pStyle w:val="BodyTextIndent2"/>
        <w:widowControl w:val="0"/>
        <w:tabs>
          <w:tab w:val="left" w:pos="1134"/>
        </w:tabs>
        <w:spacing w:after="160"/>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представить в комиссию по адресу </w:t>
      </w:r>
      <w:r w:rsidR="00087461" w:rsidRPr="009F7516">
        <w:rPr>
          <w:rFonts w:ascii="GHEA Grapalat" w:hAnsi="GHEA Grapalat"/>
          <w:i/>
          <w:sz w:val="24"/>
          <w:szCs w:val="24"/>
        </w:rPr>
        <w:t>Араратский область г. Масис Ереванян 58</w:t>
      </w:r>
      <w:r w:rsidR="00087461" w:rsidRPr="00087461">
        <w:rPr>
          <w:rFonts w:ascii="GHEA Grapalat" w:hAnsi="GHEA Grapalat"/>
          <w:i/>
          <w:sz w:val="24"/>
          <w:szCs w:val="24"/>
        </w:rPr>
        <w:t xml:space="preserve"> </w:t>
      </w:r>
      <w:r>
        <w:rPr>
          <w:rFonts w:ascii="GHEA Grapalat" w:hAnsi="GHEA Grapalat"/>
          <w:sz w:val="24"/>
          <w:szCs w:val="24"/>
        </w:rPr>
        <w:t>не позднее, чем "</w:t>
      </w:r>
      <w:r w:rsidR="00087461" w:rsidRPr="00087461">
        <w:rPr>
          <w:rFonts w:ascii="GHEA Grapalat" w:hAnsi="GHEA Grapalat"/>
          <w:sz w:val="24"/>
          <w:szCs w:val="24"/>
        </w:rPr>
        <w:t>13</w:t>
      </w:r>
      <w:r w:rsidR="00087461" w:rsidRPr="00087461">
        <w:rPr>
          <w:rFonts w:ascii="GHEA Grapalat" w:hAnsi="GHEA Grapalat"/>
          <w:sz w:val="24"/>
          <w:szCs w:val="24"/>
          <w:vertAlign w:val="superscript"/>
        </w:rPr>
        <w:t>00</w:t>
      </w:r>
      <w:r>
        <w:rPr>
          <w:rFonts w:ascii="GHEA Grapalat" w:hAnsi="GHEA Grapalat"/>
          <w:sz w:val="24"/>
          <w:szCs w:val="24"/>
        </w:rPr>
        <w:t>" часов "</w:t>
      </w:r>
      <w:r w:rsidR="00087461" w:rsidRPr="00087461">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F83103" w:rsidRDefault="00F83103" w:rsidP="00F83103">
      <w:pPr>
        <w:pStyle w:val="BodyTextIndent2"/>
        <w:widowControl w:val="0"/>
        <w:spacing w:after="160" w:line="3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087461" w:rsidRPr="00087461">
        <w:rPr>
          <w:rFonts w:ascii="GHEA Grapalat" w:hAnsi="GHEA Grapalat"/>
          <w:sz w:val="24"/>
          <w:szCs w:val="24"/>
        </w:rPr>
        <w:t>Асмик Ёлян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5A180A" w:rsidP="005A180A">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rPr>
        <w:t xml:space="preserve"> </w:t>
      </w:r>
      <w:r w:rsidR="00B67CCD" w:rsidRPr="00AA5BD2">
        <w:rPr>
          <w:rFonts w:ascii="GHEA Grapalat" w:hAnsi="GHEA Grapalat"/>
          <w:sz w:val="24"/>
          <w:szCs w:val="24"/>
        </w:rPr>
        <w:t>4.3.</w:t>
      </w:r>
      <w:r w:rsidRPr="00AA5BD2">
        <w:rPr>
          <w:rFonts w:ascii="GHEA Grapalat" w:hAnsi="GHEA Grapalat"/>
          <w:sz w:val="24"/>
          <w:szCs w:val="24"/>
        </w:rPr>
        <w:tab/>
      </w:r>
      <w:r w:rsidR="00B67CCD" w:rsidRPr="00AA5BD2">
        <w:rPr>
          <w:rFonts w:ascii="GHEA Grapalat" w:hAnsi="GHEA Grapalat"/>
          <w:sz w:val="24"/>
          <w:szCs w:val="24"/>
        </w:rPr>
        <w:t>В заявке участник представляет:</w:t>
      </w:r>
    </w:p>
    <w:p w:rsidR="00690528" w:rsidRPr="00C6146A" w:rsidRDefault="00690528" w:rsidP="00D111FB">
      <w:pPr>
        <w:spacing w:line="360" w:lineRule="auto"/>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D111FB">
      <w:pPr>
        <w:spacing w:line="360" w:lineRule="auto"/>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D111FB">
      <w:pPr>
        <w:spacing w:line="360" w:lineRule="auto"/>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021559" w:rsidRPr="00C6146A">
        <w:rPr>
          <w:rFonts w:ascii="GHEA Grapalat" w:hAnsi="GHEA Grapalat"/>
        </w:rPr>
        <w:t xml:space="preserve"> </w:t>
      </w:r>
    </w:p>
    <w:p w:rsidR="002328FD" w:rsidRPr="00C6146A" w:rsidRDefault="002328FD" w:rsidP="00D111FB">
      <w:pPr>
        <w:spacing w:line="360" w:lineRule="auto"/>
        <w:jc w:val="both"/>
        <w:rPr>
          <w:rFonts w:ascii="GHEA Grapalat" w:hAnsi="GHEA Grapalat"/>
        </w:rPr>
      </w:pPr>
      <w:r w:rsidRPr="00C6146A">
        <w:rPr>
          <w:rFonts w:ascii="GHEA Grapalat" w:hAnsi="GHEA Grapalat"/>
        </w:rPr>
        <w:t xml:space="preserve">в) </w:t>
      </w:r>
      <w:r w:rsidRPr="00AA5BD2">
        <w:rPr>
          <w:rFonts w:ascii="GHEA Grapalat" w:hAnsi="GHEA Grapalat"/>
        </w:rPr>
        <w:t>объявление об отсутствии злоупотребления доминирующим положением и антиконкурентного соглашения в рамках настоящей процедуры</w:t>
      </w:r>
    </w:p>
    <w:p w:rsidR="00690528" w:rsidRPr="00C6146A" w:rsidRDefault="00690528" w:rsidP="00D111FB">
      <w:pPr>
        <w:spacing w:line="360" w:lineRule="auto"/>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одновременного участия взаимосвязянных</w:t>
      </w:r>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D111FB">
      <w:pPr>
        <w:spacing w:line="360" w:lineRule="auto"/>
        <w:jc w:val="both"/>
        <w:rPr>
          <w:rFonts w:ascii="GHEA Grapalat" w:hAnsi="GHEA Grapalat"/>
        </w:rPr>
      </w:pPr>
      <w:r w:rsidRPr="00C6146A">
        <w:rPr>
          <w:rFonts w:ascii="GHEA Grapalat" w:hAnsi="GHEA Grapalat"/>
        </w:rPr>
        <w:lastRenderedPageBreak/>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w:t>
      </w:r>
      <w:r w:rsidR="00087461">
        <w:rPr>
          <w:rFonts w:ascii="GHEA Grapalat" w:hAnsi="GHEA Grapalat"/>
        </w:rPr>
        <w:t>менование предлагаемого товара</w:t>
      </w:r>
      <w:r w:rsidR="00087461" w:rsidRPr="00087461">
        <w:rPr>
          <w:rFonts w:ascii="GHEA Grapalat" w:hAnsi="GHEA Grapalat"/>
        </w:rPr>
        <w:t xml:space="preserve"> </w:t>
      </w:r>
      <w:r w:rsidRPr="00C6146A">
        <w:rPr>
          <w:rFonts w:ascii="GHEA Grapalat" w:hAnsi="GHEA Grapalat"/>
        </w:rPr>
        <w:t>(</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0920AF" w:rsidRPr="008A38EF">
        <w:rPr>
          <w:vertAlign w:val="superscript"/>
        </w:rPr>
        <w:footnoteReference w:id="2"/>
      </w:r>
      <w:r w:rsidR="000920AF" w:rsidRPr="00C6146A">
        <w:rPr>
          <w:rFonts w:ascii="GHEA Grapalat" w:hAnsi="GHEA Grapalat"/>
          <w:vertAlign w:val="superscript"/>
        </w:rPr>
        <w:t>,</w:t>
      </w:r>
      <w:r w:rsidRPr="00C6146A">
        <w:rPr>
          <w:rFonts w:ascii="GHEA Grapalat" w:hAnsi="GHEA Grapalat"/>
          <w:vertAlign w:val="superscript"/>
        </w:rPr>
        <w:t xml:space="preserve"> </w:t>
      </w:r>
    </w:p>
    <w:p w:rsidR="0040794F" w:rsidRPr="00AA5BD2" w:rsidRDefault="00690528" w:rsidP="00D111FB">
      <w:pPr>
        <w:pStyle w:val="norm"/>
        <w:widowControl w:val="0"/>
        <w:tabs>
          <w:tab w:val="left" w:pos="1134"/>
        </w:tabs>
        <w:spacing w:after="160" w:line="360" w:lineRule="auto"/>
        <w:ind w:firstLine="567"/>
        <w:rPr>
          <w:rFonts w:ascii="GHEA Grapalat" w:hAnsi="GHEA Grapalat" w:cs="Sylfaen"/>
          <w:sz w:val="24"/>
          <w:szCs w:val="24"/>
        </w:rPr>
      </w:pPr>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F83103" w:rsidRDefault="003A0054" w:rsidP="005A180A">
      <w:pPr>
        <w:pStyle w:val="norm"/>
        <w:widowControl w:val="0"/>
        <w:tabs>
          <w:tab w:val="left" w:pos="1134"/>
        </w:tabs>
        <w:spacing w:after="160" w:line="360" w:lineRule="auto"/>
        <w:ind w:firstLine="567"/>
        <w:rPr>
          <w:rFonts w:ascii="GHEA Grapalat" w:hAnsi="GHEA Grapalat"/>
          <w:spacing w:val="-6"/>
          <w:sz w:val="24"/>
          <w:szCs w:val="24"/>
        </w:rPr>
      </w:pPr>
      <w:r w:rsidRPr="00F83103">
        <w:rPr>
          <w:rFonts w:ascii="GHEA Grapalat" w:hAnsi="GHEA Grapalat"/>
          <w:spacing w:val="-6"/>
          <w:sz w:val="24"/>
          <w:szCs w:val="24"/>
        </w:rPr>
        <w:t>ж</w:t>
      </w:r>
      <w:r w:rsidR="002D20E0" w:rsidRPr="00F83103">
        <w:rPr>
          <w:rFonts w:ascii="GHEA Grapalat" w:hAnsi="GHEA Grapalat"/>
          <w:spacing w:val="-6"/>
          <w:sz w:val="24"/>
          <w:szCs w:val="24"/>
        </w:rPr>
        <w:t>) учетный номер налогоплательщика и адрес электронной почты участника</w:t>
      </w:r>
      <w:r w:rsidR="008D2EF3" w:rsidRPr="00F83103">
        <w:rPr>
          <w:rFonts w:ascii="GHEA Grapalat" w:hAnsi="GHEA Grapalat"/>
          <w:spacing w:val="-6"/>
          <w:sz w:val="24"/>
          <w:szCs w:val="24"/>
        </w:rPr>
        <w:t>;</w:t>
      </w:r>
    </w:p>
    <w:p w:rsidR="00B67CCD" w:rsidRPr="00F83103" w:rsidRDefault="007274B9" w:rsidP="005A180A">
      <w:pPr>
        <w:pStyle w:val="norm"/>
        <w:widowControl w:val="0"/>
        <w:tabs>
          <w:tab w:val="left" w:pos="1134"/>
        </w:tabs>
        <w:spacing w:after="160" w:line="360" w:lineRule="auto"/>
        <w:ind w:firstLine="567"/>
        <w:rPr>
          <w:rFonts w:ascii="GHEA Grapalat" w:hAnsi="GHEA Grapalat"/>
          <w:spacing w:val="-6"/>
          <w:sz w:val="24"/>
          <w:szCs w:val="24"/>
        </w:rPr>
      </w:pPr>
      <w:r w:rsidRPr="00F83103">
        <w:rPr>
          <w:rFonts w:ascii="GHEA Grapalat" w:hAnsi="GHEA Grapalat"/>
          <w:spacing w:val="-6"/>
          <w:sz w:val="24"/>
          <w:szCs w:val="24"/>
        </w:rPr>
        <w:t>2</w:t>
      </w:r>
      <w:r w:rsidR="0047117B" w:rsidRPr="00F83103">
        <w:rPr>
          <w:rFonts w:ascii="GHEA Grapalat" w:hAnsi="GHEA Grapalat"/>
          <w:spacing w:val="-6"/>
          <w:sz w:val="24"/>
          <w:szCs w:val="24"/>
        </w:rPr>
        <w:t>)</w:t>
      </w:r>
      <w:r w:rsidR="005A180A" w:rsidRPr="00F83103">
        <w:rPr>
          <w:rFonts w:ascii="GHEA Grapalat" w:hAnsi="GHEA Grapalat"/>
          <w:spacing w:val="-6"/>
          <w:sz w:val="24"/>
          <w:szCs w:val="24"/>
        </w:rPr>
        <w:tab/>
      </w:r>
      <w:r w:rsidR="0047117B" w:rsidRPr="00F83103">
        <w:rPr>
          <w:rFonts w:ascii="GHEA Grapalat" w:hAnsi="GHEA Grapalat"/>
          <w:spacing w:val="-6"/>
          <w:sz w:val="24"/>
          <w:szCs w:val="24"/>
        </w:rPr>
        <w:t>утвержденное им ценовое предложение;</w:t>
      </w:r>
    </w:p>
    <w:p w:rsidR="000845F6" w:rsidRPr="00AA5BD2" w:rsidRDefault="00083266"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4</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5A180A">
      <w:pPr>
        <w:pStyle w:val="norm"/>
        <w:widowControl w:val="0"/>
        <w:tabs>
          <w:tab w:val="left" w:pos="1134"/>
        </w:tabs>
        <w:spacing w:after="160" w:line="360" w:lineRule="auto"/>
        <w:ind w:firstLine="567"/>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DF2FAC" w:rsidRDefault="007574C9" w:rsidP="00DF2FAC">
      <w:pPr>
        <w:spacing w:line="360" w:lineRule="auto"/>
        <w:ind w:firstLine="567"/>
        <w:jc w:val="both"/>
        <w:rPr>
          <w:rFonts w:ascii="GHEA Grapalat" w:hAnsi="GHEA Grapalat"/>
        </w:rPr>
      </w:pPr>
      <w:r w:rsidRPr="00DF2FAC">
        <w:rPr>
          <w:rFonts w:ascii="GHEA Grapalat" w:hAnsi="GHEA Grapalat"/>
        </w:rPr>
        <w:lastRenderedPageBreak/>
        <w:t>При этом</w:t>
      </w:r>
      <w:r w:rsidR="002308D5" w:rsidRPr="00DF2FAC">
        <w:rPr>
          <w:rFonts w:ascii="GHEA Grapalat" w:hAnsi="GHEA Grapalat"/>
        </w:rPr>
        <w:t xml:space="preserve"> </w:t>
      </w:r>
      <w:r w:rsidR="00790115" w:rsidRPr="00DF2FAC">
        <w:rPr>
          <w:rFonts w:ascii="GHEA Grapalat" w:hAnsi="GHEA Grapalat"/>
        </w:rPr>
        <w:t xml:space="preserve">в случае </w:t>
      </w:r>
      <w:r w:rsidRPr="00DF2FAC">
        <w:rPr>
          <w:rFonts w:ascii="GHEA Grapalat" w:hAnsi="GHEA Grapalat"/>
        </w:rPr>
        <w:t>участи</w:t>
      </w:r>
      <w:r w:rsidR="00790115" w:rsidRPr="00DF2FAC">
        <w:rPr>
          <w:rFonts w:ascii="GHEA Grapalat" w:hAnsi="GHEA Grapalat"/>
        </w:rPr>
        <w:t>я</w:t>
      </w:r>
      <w:r w:rsidRPr="00DF2FAC">
        <w:rPr>
          <w:rFonts w:ascii="GHEA Grapalat" w:hAnsi="GHEA Grapalat"/>
        </w:rPr>
        <w:t xml:space="preserve"> в настоящей процедуре в порядке совместной деятельности (консорциумом) </w:t>
      </w:r>
    </w:p>
    <w:p w:rsidR="007574C9" w:rsidRPr="00C6146A" w:rsidRDefault="007574C9" w:rsidP="002E5E12">
      <w:pPr>
        <w:spacing w:line="360" w:lineRule="auto"/>
        <w:ind w:firstLine="567"/>
        <w:jc w:val="both"/>
        <w:rPr>
          <w:rFonts w:ascii="GHEA Grapalat" w:hAnsi="GHEA Grapalat" w:cs="Sylfaen"/>
        </w:rPr>
      </w:pPr>
      <w:r w:rsidRPr="00DF2FAC">
        <w:rPr>
          <w:rFonts w:ascii="GHEA Grapalat" w:hAnsi="GHEA Grapalat"/>
        </w:rPr>
        <w:t xml:space="preserve">• </w:t>
      </w:r>
      <w:r w:rsidR="00F708C5" w:rsidRPr="00DF2FAC">
        <w:rPr>
          <w:rFonts w:ascii="GHEA Grapalat" w:hAnsi="GHEA Grapalat"/>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DF2FAC">
        <w:rPr>
          <w:rFonts w:ascii="GHEA Grapalat" w:hAnsi="GHEA Grapalat"/>
        </w:rPr>
        <w:t>-</w:t>
      </w:r>
      <w:r w:rsidR="00F708C5" w:rsidRPr="00DF2FAC">
        <w:rPr>
          <w:rFonts w:ascii="GHEA Grapalat" w:hAnsi="GHEA Grapalat"/>
        </w:rPr>
        <w:t xml:space="preserve">по обязательствам, </w:t>
      </w:r>
      <w:r w:rsidR="007B3ECC" w:rsidRPr="00DF2FAC">
        <w:rPr>
          <w:rFonts w:ascii="GHEA Grapalat" w:hAnsi="GHEA Grapalat"/>
        </w:rPr>
        <w:t xml:space="preserve">взятым </w:t>
      </w:r>
      <w:r w:rsidR="00F708C5" w:rsidRPr="00DF2FAC">
        <w:rPr>
          <w:rFonts w:ascii="GHEA Grapalat" w:hAnsi="GHEA Grapalat"/>
        </w:rPr>
        <w:t>данным членом в соответствии с этим договором,</w:t>
      </w:r>
      <w:r w:rsidR="002E5E12" w:rsidRPr="002E5E12">
        <w:rPr>
          <w:rFonts w:ascii="GHEA Grapalat" w:hAnsi="GHEA Grapalat"/>
        </w:rPr>
        <w:t xml:space="preserve"> </w:t>
      </w:r>
      <w:r w:rsidR="00287CC8" w:rsidRPr="00DF2FAC">
        <w:rPr>
          <w:rFonts w:ascii="GHEA Grapalat" w:hAnsi="GHEA Grapalat"/>
        </w:rPr>
        <w:t>•</w:t>
      </w:r>
      <w:r w:rsidR="00931A1E" w:rsidRPr="00DF2FAC">
        <w:rPr>
          <w:rFonts w:ascii="GHEA Grapalat" w:hAnsi="GHEA Grapalat"/>
        </w:rPr>
        <w:t xml:space="preserve"> </w:t>
      </w:r>
      <w:r w:rsidR="00931A1E" w:rsidRPr="00DF2FAC">
        <w:rPr>
          <w:rFonts w:ascii="GHEA Grapalat" w:hAnsi="GHEA Grapalat" w:hint="eastAsia"/>
        </w:rPr>
        <w:t>ни</w:t>
      </w:r>
      <w:r w:rsidR="00931A1E" w:rsidRPr="00DF2FAC">
        <w:rPr>
          <w:rFonts w:ascii="GHEA Grapalat" w:hAnsi="GHEA Grapalat"/>
        </w:rPr>
        <w:t xml:space="preserve"> </w:t>
      </w:r>
      <w:r w:rsidR="00931A1E" w:rsidRPr="00DF2FAC">
        <w:rPr>
          <w:rFonts w:ascii="GHEA Grapalat" w:hAnsi="GHEA Grapalat" w:hint="eastAsia"/>
        </w:rPr>
        <w:t>одна</w:t>
      </w:r>
      <w:r w:rsidR="00931A1E" w:rsidRPr="00DF2FAC">
        <w:rPr>
          <w:rFonts w:ascii="GHEA Grapalat" w:hAnsi="GHEA Grapalat"/>
        </w:rPr>
        <w:t xml:space="preserve"> </w:t>
      </w:r>
      <w:r w:rsidR="00931A1E" w:rsidRPr="00DF2FAC">
        <w:rPr>
          <w:rFonts w:ascii="GHEA Grapalat" w:hAnsi="GHEA Grapalat" w:hint="eastAsia"/>
        </w:rPr>
        <w:t>из</w:t>
      </w:r>
      <w:r w:rsidR="00931A1E" w:rsidRPr="00DF2FAC">
        <w:rPr>
          <w:rFonts w:ascii="GHEA Grapalat" w:hAnsi="GHEA Grapalat"/>
        </w:rPr>
        <w:t xml:space="preserve"> </w:t>
      </w:r>
      <w:r w:rsidR="00931A1E" w:rsidRPr="00DF2FAC">
        <w:rPr>
          <w:rFonts w:ascii="GHEA Grapalat" w:hAnsi="GHEA Grapalat" w:hint="eastAsia"/>
        </w:rPr>
        <w:t>сторон</w:t>
      </w:r>
      <w:r w:rsidR="00931A1E" w:rsidRPr="00DF2FAC">
        <w:rPr>
          <w:rFonts w:ascii="GHEA Grapalat" w:hAnsi="GHEA Grapalat"/>
        </w:rPr>
        <w:t xml:space="preserve"> </w:t>
      </w:r>
      <w:r w:rsidR="00931A1E" w:rsidRPr="00DF2FAC">
        <w:rPr>
          <w:rFonts w:ascii="GHEA Grapalat" w:hAnsi="GHEA Grapalat" w:hint="eastAsia"/>
        </w:rPr>
        <w:t>договора</w:t>
      </w:r>
      <w:r w:rsidR="00931A1E" w:rsidRPr="00DF2FAC">
        <w:rPr>
          <w:rFonts w:ascii="GHEA Grapalat" w:hAnsi="GHEA Grapalat"/>
        </w:rPr>
        <w:t xml:space="preserve"> </w:t>
      </w:r>
      <w:r w:rsidR="00931A1E" w:rsidRPr="00DF2FAC">
        <w:rPr>
          <w:rFonts w:ascii="GHEA Grapalat" w:hAnsi="GHEA Grapalat" w:hint="eastAsia"/>
        </w:rPr>
        <w:t>о</w:t>
      </w:r>
      <w:r w:rsidR="00931A1E" w:rsidRPr="00DF2FAC">
        <w:rPr>
          <w:rFonts w:ascii="GHEA Grapalat" w:hAnsi="GHEA Grapalat"/>
        </w:rPr>
        <w:t xml:space="preserve"> </w:t>
      </w:r>
      <w:r w:rsidR="00931A1E" w:rsidRPr="00DF2FAC">
        <w:rPr>
          <w:rFonts w:ascii="GHEA Grapalat" w:hAnsi="GHEA Grapalat" w:hint="eastAsia"/>
        </w:rPr>
        <w:t>совместной</w:t>
      </w:r>
      <w:r w:rsidR="00931A1E" w:rsidRPr="00DF2FAC">
        <w:rPr>
          <w:rFonts w:ascii="GHEA Grapalat" w:hAnsi="GHEA Grapalat"/>
        </w:rPr>
        <w:t xml:space="preserve"> </w:t>
      </w:r>
      <w:r w:rsidR="00931A1E" w:rsidRPr="00DF2FAC">
        <w:rPr>
          <w:rFonts w:ascii="GHEA Grapalat" w:hAnsi="GHEA Grapalat" w:hint="eastAsia"/>
        </w:rPr>
        <w:t>деятельности</w:t>
      </w:r>
      <w:r w:rsidR="00931A1E" w:rsidRPr="00DF2FAC">
        <w:rPr>
          <w:rFonts w:ascii="GHEA Grapalat" w:hAnsi="GHEA Grapalat"/>
        </w:rPr>
        <w:t xml:space="preserve"> </w:t>
      </w:r>
      <w:r w:rsidR="00931A1E" w:rsidRPr="00DF2FAC">
        <w:rPr>
          <w:rFonts w:ascii="GHEA Grapalat" w:hAnsi="GHEA Grapalat" w:hint="eastAsia"/>
        </w:rPr>
        <w:t>не</w:t>
      </w:r>
      <w:r w:rsidR="00931A1E" w:rsidRPr="00DF2FAC">
        <w:rPr>
          <w:rFonts w:ascii="GHEA Grapalat" w:hAnsi="GHEA Grapalat"/>
        </w:rPr>
        <w:t xml:space="preserve"> </w:t>
      </w:r>
      <w:r w:rsidR="00931A1E" w:rsidRPr="00DF2FAC">
        <w:rPr>
          <w:rFonts w:ascii="GHEA Grapalat" w:hAnsi="GHEA Grapalat" w:hint="eastAsia"/>
        </w:rPr>
        <w:t>может</w:t>
      </w:r>
      <w:r w:rsidR="00931A1E" w:rsidRPr="00DF2FAC">
        <w:rPr>
          <w:rFonts w:ascii="GHEA Grapalat" w:hAnsi="GHEA Grapalat"/>
        </w:rPr>
        <w:t xml:space="preserve"> </w:t>
      </w:r>
      <w:r w:rsidR="00931A1E" w:rsidRPr="00DF2FAC">
        <w:rPr>
          <w:rFonts w:ascii="GHEA Grapalat" w:hAnsi="GHEA Grapalat" w:hint="eastAsia"/>
        </w:rPr>
        <w:t>подавать</w:t>
      </w:r>
      <w:r w:rsidR="00931A1E" w:rsidRPr="00DF2FAC">
        <w:rPr>
          <w:rFonts w:ascii="GHEA Grapalat" w:hAnsi="GHEA Grapalat"/>
        </w:rPr>
        <w:t xml:space="preserve"> </w:t>
      </w:r>
      <w:r w:rsidR="00931A1E" w:rsidRPr="00DF2FAC">
        <w:rPr>
          <w:rFonts w:ascii="GHEA Grapalat" w:hAnsi="GHEA Grapalat" w:hint="eastAsia"/>
        </w:rPr>
        <w:t>отдельную</w:t>
      </w:r>
      <w:r w:rsidR="00931A1E" w:rsidRPr="00DF2FAC">
        <w:rPr>
          <w:rFonts w:ascii="GHEA Grapalat" w:hAnsi="GHEA Grapalat"/>
        </w:rPr>
        <w:t xml:space="preserve"> </w:t>
      </w:r>
      <w:r w:rsidR="00931A1E" w:rsidRPr="00DF2FAC">
        <w:rPr>
          <w:rFonts w:ascii="GHEA Grapalat" w:hAnsi="GHEA Grapalat" w:hint="eastAsia"/>
        </w:rPr>
        <w:t>заявку</w:t>
      </w:r>
      <w:r w:rsidR="00931A1E" w:rsidRPr="00DF2FAC">
        <w:rPr>
          <w:rFonts w:ascii="GHEA Grapalat" w:hAnsi="GHEA Grapalat"/>
        </w:rPr>
        <w:t xml:space="preserve"> </w:t>
      </w:r>
      <w:r w:rsidR="00931A1E" w:rsidRPr="00DF2FAC">
        <w:rPr>
          <w:rFonts w:ascii="GHEA Grapalat" w:hAnsi="GHEA Grapalat" w:hint="eastAsia"/>
        </w:rPr>
        <w:t>на</w:t>
      </w:r>
      <w:r w:rsidR="00931A1E" w:rsidRPr="00DF2FAC">
        <w:rPr>
          <w:rFonts w:ascii="GHEA Grapalat" w:hAnsi="GHEA Grapalat"/>
        </w:rPr>
        <w:t xml:space="preserve"> </w:t>
      </w:r>
      <w:r w:rsidR="00931A1E" w:rsidRPr="00DF2FAC">
        <w:rPr>
          <w:rFonts w:ascii="GHEA Grapalat" w:hAnsi="GHEA Grapalat" w:hint="eastAsia"/>
        </w:rPr>
        <w:t>данную</w:t>
      </w:r>
      <w:r w:rsidR="00931A1E" w:rsidRPr="00DF2FAC">
        <w:rPr>
          <w:rFonts w:ascii="GHEA Grapalat" w:hAnsi="GHEA Grapalat"/>
        </w:rPr>
        <w:t xml:space="preserve"> </w:t>
      </w:r>
      <w:r w:rsidR="00931A1E" w:rsidRPr="00DF2FAC">
        <w:rPr>
          <w:rFonts w:ascii="GHEA Grapalat" w:hAnsi="GHEA Grapalat" w:hint="eastAsia"/>
        </w:rPr>
        <w:t>процедуру</w:t>
      </w:r>
      <w:r w:rsidR="00B53F78" w:rsidRPr="00DF2FAC">
        <w:rPr>
          <w:rFonts w:ascii="GHEA Grapalat" w:hAnsi="GHEA Grapalat"/>
        </w:rPr>
        <w:t xml:space="preserve">. В </w:t>
      </w:r>
      <w:r w:rsidRPr="00DF2FAC">
        <w:rPr>
          <w:rFonts w:ascii="GHEA Grapalat" w:hAnsi="GHEA Grapalat"/>
        </w:rPr>
        <w:t>случае несоблюдения</w:t>
      </w:r>
      <w:r w:rsidRPr="00C6146A">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F2FAC" w:rsidRDefault="00246019" w:rsidP="00DF2FAC">
      <w:pPr>
        <w:widowControl w:val="0"/>
        <w:spacing w:after="160" w:line="360" w:lineRule="auto"/>
        <w:jc w:val="both"/>
        <w:rPr>
          <w:rFonts w:ascii="GHEA Grapalat" w:hAnsi="GHEA Grapalat" w:cs="Sylfaen"/>
        </w:rPr>
      </w:pPr>
      <w:r w:rsidRPr="00C6146A">
        <w:rPr>
          <w:rFonts w:ascii="GHEA Grapalat" w:hAnsi="GHEA Grapalat" w:cs="Sylfaen"/>
        </w:rPr>
        <w:t xml:space="preserve"> </w:t>
      </w:r>
      <w:r w:rsidR="00DF2FAC">
        <w:rPr>
          <w:rFonts w:ascii="GHEA Grapalat" w:hAnsi="GHEA Grapalat" w:cs="Sylfaen"/>
        </w:rPr>
        <w:tab/>
      </w:r>
      <w:r w:rsidRPr="00C6146A">
        <w:rPr>
          <w:rFonts w:ascii="GHEA Grapalat" w:hAnsi="GHEA Grapalat" w:cs="Sylfaen"/>
        </w:rPr>
        <w:t xml:space="preserve"> </w:t>
      </w:r>
      <w:r w:rsidR="00B53F78" w:rsidRPr="00C6146A">
        <w:rPr>
          <w:rFonts w:ascii="GHEA Grapalat" w:hAnsi="GHEA Grapalat" w:cs="Sylfaen"/>
        </w:rPr>
        <w:t>•</w:t>
      </w:r>
      <w:r w:rsidR="007574C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A45946" w:rsidRPr="00AA5BD2" w:rsidRDefault="005A180A" w:rsidP="00DA3A61">
      <w:pPr>
        <w:widowControl w:val="0"/>
        <w:spacing w:after="160" w:line="360" w:lineRule="auto"/>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5A180A">
      <w:pPr>
        <w:widowControl w:val="0"/>
        <w:tabs>
          <w:tab w:val="left" w:pos="1134"/>
        </w:tabs>
        <w:spacing w:after="160" w:line="360" w:lineRule="auto"/>
        <w:ind w:firstLine="567"/>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F60C2" w:rsidRPr="00AA5BD2" w:rsidRDefault="00C8055A"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w:t>
      </w:r>
      <w:r w:rsidRPr="00AA5BD2">
        <w:rPr>
          <w:rFonts w:ascii="GHEA Grapalat" w:hAnsi="GHEA Grapalat"/>
          <w:sz w:val="24"/>
          <w:szCs w:val="24"/>
        </w:rPr>
        <w:lastRenderedPageBreak/>
        <w:t>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5A180A">
      <w:pPr>
        <w:pStyle w:val="norm"/>
        <w:widowControl w:val="0"/>
        <w:spacing w:after="160" w:line="360" w:lineRule="auto"/>
        <w:ind w:firstLine="567"/>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5A180A">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5A180A">
      <w:pPr>
        <w:pStyle w:val="norm"/>
        <w:widowControl w:val="0"/>
        <w:tabs>
          <w:tab w:val="left" w:pos="1134"/>
        </w:tabs>
        <w:spacing w:after="160" w:line="360" w:lineRule="auto"/>
        <w:ind w:firstLine="567"/>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Pr>
          <w:rFonts w:ascii="GHEA Grapalat" w:hAnsi="GHEA Grapalat"/>
          <w:sz w:val="24"/>
          <w:szCs w:val="24"/>
        </w:rPr>
        <w:t>.</w:t>
      </w:r>
      <w:r w:rsidRPr="00AA5BD2">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AA5BD2" w:rsidRDefault="005A180A">
      <w:pPr>
        <w:rPr>
          <w:rFonts w:ascii="GHEA Grapalat" w:hAnsi="GHEA Grapalat"/>
        </w:rPr>
      </w:pPr>
      <w:r w:rsidRPr="00C6146A">
        <w:rPr>
          <w:rFonts w:ascii="GHEA Grapalat" w:hAnsi="GHEA Grapalat"/>
        </w:rPr>
        <w:br w:type="page"/>
      </w:r>
    </w:p>
    <w:p w:rsidR="00096865" w:rsidRPr="00AA5BD2" w:rsidRDefault="00220C7C" w:rsidP="00DA3A61">
      <w:pPr>
        <w:widowControl w:val="0"/>
        <w:spacing w:after="160" w:line="360" w:lineRule="auto"/>
        <w:jc w:val="center"/>
        <w:rPr>
          <w:rFonts w:ascii="GHEA Grapalat" w:hAnsi="GHEA Grapalat"/>
          <w:b/>
        </w:rPr>
      </w:pPr>
      <w:r w:rsidRPr="00C6146A">
        <w:rPr>
          <w:rFonts w:ascii="GHEA Grapalat" w:hAnsi="GHEA Grapalat"/>
          <w:b/>
        </w:rPr>
        <w:lastRenderedPageBreak/>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5A180A">
      <w:pPr>
        <w:pStyle w:val="BodyTextIndent"/>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5A180A">
      <w:pPr>
        <w:pStyle w:val="BodyTextIndent"/>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DA3A61">
      <w:pPr>
        <w:widowControl w:val="0"/>
        <w:spacing w:after="160" w:line="360" w:lineRule="auto"/>
        <w:ind w:firstLine="567"/>
        <w:jc w:val="center"/>
        <w:rPr>
          <w:rFonts w:ascii="GHEA Grapalat" w:hAnsi="GHEA Grapalat"/>
          <w:b/>
        </w:rPr>
      </w:pPr>
    </w:p>
    <w:p w:rsidR="00096865" w:rsidRDefault="005A180A" w:rsidP="005A180A">
      <w:pPr>
        <w:widowControl w:val="0"/>
        <w:spacing w:after="160" w:line="360" w:lineRule="auto"/>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962921" w:rsidRDefault="00962921" w:rsidP="00962921">
      <w:pPr>
        <w:widowControl w:val="0"/>
        <w:tabs>
          <w:tab w:val="left" w:pos="1134"/>
        </w:tabs>
        <w:spacing w:after="160" w:line="340" w:lineRule="auto"/>
        <w:ind w:firstLine="567"/>
        <w:jc w:val="both"/>
        <w:rPr>
          <w:rFonts w:ascii="GHEA Grapalat" w:hAnsi="GHEA Grapalat"/>
        </w:rPr>
      </w:pPr>
      <w:r>
        <w:rPr>
          <w:rFonts w:ascii="GHEA Grapalat" w:hAnsi="GHEA Grapalat"/>
        </w:rPr>
        <w:t>7.1.</w:t>
      </w:r>
      <w:r>
        <w:rPr>
          <w:rFonts w:ascii="GHEA Grapalat" w:hAnsi="GHEA Grapalat"/>
        </w:rPr>
        <w:tab/>
        <w:t xml:space="preserve">Вскрытие заявок произойдет на открытом заседании комиссии по адресу </w:t>
      </w:r>
      <w:r w:rsidR="002E5E12" w:rsidRPr="009F7516">
        <w:rPr>
          <w:rFonts w:ascii="GHEA Grapalat" w:hAnsi="GHEA Grapalat"/>
          <w:i/>
        </w:rPr>
        <w:t>Араратский область г. Масис Ереванян 58</w:t>
      </w:r>
      <w:r>
        <w:rPr>
          <w:rFonts w:ascii="GHEA Grapalat" w:hAnsi="GHEA Grapalat"/>
        </w:rPr>
        <w:t xml:space="preserve"> на </w:t>
      </w:r>
      <w:r w:rsidR="002E5E12" w:rsidRPr="002E5E12">
        <w:rPr>
          <w:rFonts w:ascii="GHEA Grapalat" w:hAnsi="GHEA Grapalat"/>
        </w:rPr>
        <w:t>7</w:t>
      </w:r>
      <w:r>
        <w:rPr>
          <w:rFonts w:ascii="GHEA Grapalat" w:hAnsi="GHEA Grapalat"/>
        </w:rPr>
        <w:t>-</w:t>
      </w:r>
      <w:r w:rsidR="002E5E12" w:rsidRPr="002E5E12">
        <w:rPr>
          <w:rFonts w:ascii="GHEA Grapalat" w:hAnsi="GHEA Grapalat"/>
        </w:rPr>
        <w:t>о</w:t>
      </w:r>
      <w:r>
        <w:rPr>
          <w:rFonts w:ascii="GHEA Grapalat" w:hAnsi="GHEA Grapalat"/>
        </w:rPr>
        <w:t xml:space="preserve">й день в </w:t>
      </w:r>
      <w:r w:rsidR="002E5E12" w:rsidRPr="002E5E12">
        <w:rPr>
          <w:rFonts w:ascii="GHEA Grapalat" w:hAnsi="GHEA Grapalat"/>
        </w:rPr>
        <w:t>13</w:t>
      </w:r>
      <w:r w:rsidR="002E5E12" w:rsidRPr="002E5E12">
        <w:rPr>
          <w:rFonts w:ascii="GHEA Grapalat" w:hAnsi="GHEA Grapalat"/>
          <w:vertAlign w:val="superscript"/>
        </w:rPr>
        <w:t>00</w:t>
      </w:r>
      <w:r>
        <w:rPr>
          <w:rFonts w:ascii="GHEA Grapalat" w:hAnsi="GHEA Grapalat"/>
        </w:rPr>
        <w:t xml:space="preserve"> со дня опубликования в бюллетене объявления и приглашения на настоящую процедуру.</w:t>
      </w:r>
    </w:p>
    <w:p w:rsidR="00962921" w:rsidRDefault="00962921" w:rsidP="00962921">
      <w:pPr>
        <w:widowControl w:val="0"/>
        <w:spacing w:after="160" w:line="340" w:lineRule="auto"/>
        <w:ind w:firstLine="567"/>
        <w:jc w:val="both"/>
        <w:rPr>
          <w:rFonts w:ascii="GHEA Grapalat" w:hAnsi="GHEA Grapalat" w:cs="Sylfaen"/>
        </w:rPr>
      </w:pPr>
      <w:r>
        <w:rPr>
          <w:rFonts w:ascii="GHEA Grapalat" w:hAnsi="GHEA Grapalat"/>
        </w:rPr>
        <w:t>На заседании по вскрытию заявок:</w:t>
      </w:r>
    </w:p>
    <w:p w:rsidR="0011522F" w:rsidRPr="007B622C" w:rsidRDefault="0011522F" w:rsidP="0011522F">
      <w:pPr>
        <w:widowControl w:val="0"/>
        <w:tabs>
          <w:tab w:val="left" w:pos="1134"/>
        </w:tabs>
        <w:spacing w:after="160" w:line="372" w:lineRule="auto"/>
        <w:ind w:firstLine="567"/>
        <w:jc w:val="both"/>
        <w:rPr>
          <w:rFonts w:ascii="GHEA Grapalat" w:hAnsi="GHEA Grapalat"/>
        </w:rPr>
      </w:pPr>
      <w:r>
        <w:rPr>
          <w:rFonts w:ascii="GHEA Grapalat" w:hAnsi="GHEA Grapalat"/>
        </w:rPr>
        <w:t>1)</w:t>
      </w:r>
      <w:r>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r w:rsidRPr="007B622C">
        <w:rPr>
          <w:rFonts w:ascii="GHEA Grapalat" w:hAnsi="GHEA Grapalat"/>
        </w:rPr>
        <w:t>;</w:t>
      </w:r>
    </w:p>
    <w:p w:rsidR="00962921" w:rsidRDefault="00962921" w:rsidP="00962921">
      <w:pPr>
        <w:widowControl w:val="0"/>
        <w:tabs>
          <w:tab w:val="left" w:pos="1134"/>
        </w:tabs>
        <w:spacing w:after="160" w:line="340" w:lineRule="auto"/>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62921" w:rsidRDefault="00962921" w:rsidP="00962921">
      <w:pPr>
        <w:widowControl w:val="0"/>
        <w:tabs>
          <w:tab w:val="left" w:pos="1134"/>
        </w:tabs>
        <w:spacing w:after="160" w:line="340" w:lineRule="auto"/>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62921" w:rsidRDefault="00962921" w:rsidP="00962921">
      <w:pPr>
        <w:widowControl w:val="0"/>
        <w:tabs>
          <w:tab w:val="left" w:pos="1134"/>
        </w:tabs>
        <w:spacing w:after="160" w:line="340" w:lineRule="auto"/>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962921" w:rsidRDefault="00962921" w:rsidP="00962921">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62921" w:rsidRDefault="00962921" w:rsidP="00962921">
      <w:pPr>
        <w:widowControl w:val="0"/>
        <w:tabs>
          <w:tab w:val="left" w:pos="1134"/>
        </w:tabs>
        <w:spacing w:after="160" w:line="336" w:lineRule="auto"/>
        <w:ind w:firstLine="567"/>
        <w:jc w:val="both"/>
        <w:rPr>
          <w:rFonts w:ascii="GHEA Grapalat" w:hAnsi="GHEA Grapalat" w:cs="Sylfaen"/>
        </w:rPr>
      </w:pPr>
      <w:r>
        <w:rPr>
          <w:rFonts w:ascii="GHEA Grapalat" w:hAnsi="GHEA Grapalat"/>
        </w:rPr>
        <w:t>7.2.</w:t>
      </w:r>
      <w:r>
        <w:rPr>
          <w:rFonts w:ascii="GHEA Grapalat" w:hAnsi="GHEA Grapalat"/>
        </w:rPr>
        <w:tab/>
        <w:t xml:space="preserve">Заявки оцениваются в порядке, установленном настоящим приглашением. </w:t>
      </w:r>
    </w:p>
    <w:p w:rsidR="00FF60C2" w:rsidRPr="00AA5BD2" w:rsidRDefault="00FF60C2" w:rsidP="00DA3A61">
      <w:pPr>
        <w:widowControl w:val="0"/>
        <w:spacing w:after="160" w:line="360" w:lineRule="auto"/>
        <w:ind w:firstLine="567"/>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4C0F2A" w:rsidRPr="00C6146A">
        <w:rPr>
          <w:rStyle w:val="FootnoteReference"/>
          <w:rFonts w:ascii="GHEA Grapalat" w:hAnsi="GHEA Grapalat"/>
        </w:rPr>
        <w:footnoteReference w:customMarkFollows="1" w:id="3"/>
        <w:t>7</w:t>
      </w:r>
    </w:p>
    <w:p w:rsidR="00FF60C2" w:rsidRPr="00AA5BD2" w:rsidRDefault="00745561" w:rsidP="00DA3A61">
      <w:pPr>
        <w:widowControl w:val="0"/>
        <w:spacing w:after="160" w:line="360" w:lineRule="auto"/>
        <w:ind w:firstLine="567"/>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A5BD2" w:rsidRDefault="00FF60C2" w:rsidP="005A180A">
      <w:pPr>
        <w:pStyle w:val="BodyTextIndent2"/>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7.</w:t>
      </w:r>
      <w:r w:rsidR="00C25F58">
        <w:rPr>
          <w:rFonts w:ascii="GHEA Grapalat" w:hAnsi="GHEA Grapalat"/>
          <w:sz w:val="24"/>
          <w:szCs w:val="24"/>
        </w:rPr>
        <w:t>3</w:t>
      </w:r>
      <w:r w:rsidR="005A180A"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AA5BD2" w:rsidRDefault="00FF60C2" w:rsidP="005A180A">
      <w:pPr>
        <w:pStyle w:val="BodyTextIndent"/>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7.</w:t>
      </w:r>
      <w:r w:rsidR="00F75365">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01636C" w:rsidRPr="0001636C">
        <w:rPr>
          <w:rFonts w:ascii="GHEA Grapalat" w:hAnsi="GHEA Grapalat"/>
          <w:i w:val="0"/>
          <w:sz w:val="24"/>
          <w:szCs w:val="24"/>
        </w:rPr>
        <w:t xml:space="preserve"> </w:t>
      </w:r>
      <w:r w:rsidR="0001636C" w:rsidRPr="00EB7F3E">
        <w:rPr>
          <w:rFonts w:ascii="GHEA Grapalat" w:hAnsi="GHEA Grapalat"/>
          <w:i w:val="0"/>
          <w:sz w:val="24"/>
          <w:szCs w:val="24"/>
        </w:rPr>
        <w:t xml:space="preserve">установленным ЦБ РА в </w:t>
      </w:r>
      <w:r w:rsidR="0001636C" w:rsidRPr="00EB7F3E">
        <w:rPr>
          <w:rFonts w:ascii="GHEA Grapalat" w:hAnsi="GHEA Grapalat"/>
          <w:i w:val="0"/>
          <w:sz w:val="24"/>
          <w:szCs w:val="24"/>
        </w:rPr>
        <w:lastRenderedPageBreak/>
        <w:t xml:space="preserve">день </w:t>
      </w:r>
      <w:r w:rsidR="0001636C" w:rsidRPr="00350DBC">
        <w:rPr>
          <w:rFonts w:ascii="GHEA Grapalat" w:hAnsi="GHEA Grapalat"/>
          <w:i w:val="0"/>
          <w:sz w:val="24"/>
          <w:szCs w:val="24"/>
        </w:rPr>
        <w:t>открытии</w:t>
      </w:r>
      <w:r w:rsidR="0001636C" w:rsidRPr="00EB7F3E">
        <w:rPr>
          <w:rFonts w:ascii="GHEA Grapalat" w:hAnsi="GHEA Grapalat"/>
          <w:i w:val="0"/>
          <w:sz w:val="24"/>
          <w:szCs w:val="24"/>
        </w:rPr>
        <w:t xml:space="preserve"> заяв</w:t>
      </w:r>
      <w:r w:rsidR="0001636C" w:rsidRPr="00FF777F">
        <w:rPr>
          <w:rFonts w:ascii="GHEA Grapalat" w:hAnsi="GHEA Grapalat"/>
          <w:i w:val="0"/>
          <w:sz w:val="24"/>
          <w:szCs w:val="24"/>
        </w:rPr>
        <w:t>о</w:t>
      </w:r>
      <w:r w:rsidR="0001636C" w:rsidRPr="00EB7F3E">
        <w:rPr>
          <w:rFonts w:ascii="GHEA Grapalat" w:hAnsi="GHEA Grapalat"/>
          <w:i w:val="0"/>
          <w:sz w:val="24"/>
          <w:szCs w:val="24"/>
        </w:rPr>
        <w:t>к</w:t>
      </w:r>
      <w:r w:rsidR="0001636C" w:rsidRPr="00AA5BD2">
        <w:rPr>
          <w:rFonts w:ascii="GHEA Grapalat" w:hAnsi="GHEA Grapalat"/>
          <w:i w:val="0"/>
          <w:sz w:val="24"/>
          <w:szCs w:val="24"/>
        </w:rPr>
        <w:t>.</w:t>
      </w:r>
    </w:p>
    <w:p w:rsidR="00096865" w:rsidRPr="00AA5BD2" w:rsidRDefault="00FF60C2" w:rsidP="005A180A">
      <w:pPr>
        <w:pStyle w:val="BodyTextIndent"/>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7.</w:t>
      </w:r>
      <w:r w:rsidR="00F75365">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0F5EC2">
      <w:pPr>
        <w:pStyle w:val="BodyTextIndent"/>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0F5EC2">
      <w:pPr>
        <w:pStyle w:val="BodyTextIndent2"/>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7.</w:t>
      </w:r>
      <w:r w:rsidR="009130CE">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 xml:space="preserve">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w:t>
      </w:r>
      <w:r w:rsidRPr="00AA5BD2">
        <w:rPr>
          <w:rFonts w:ascii="GHEA Grapalat" w:hAnsi="GHEA Grapalat"/>
          <w:sz w:val="24"/>
          <w:szCs w:val="24"/>
        </w:rPr>
        <w:lastRenderedPageBreak/>
        <w:t>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б.</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01DAB">
        <w:rPr>
          <w:rFonts w:ascii="GHEA Grapalat" w:hAnsi="GHEA Grapalat"/>
          <w:sz w:val="24"/>
          <w:szCs w:val="24"/>
        </w:rPr>
        <w:t>в электронной форме</w:t>
      </w:r>
      <w:r w:rsidRPr="00AA5BD2">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0F5EC2">
      <w:pPr>
        <w:widowControl w:val="0"/>
        <w:tabs>
          <w:tab w:val="left" w:pos="1134"/>
        </w:tabs>
        <w:spacing w:after="160" w:line="360" w:lineRule="auto"/>
        <w:ind w:firstLine="567"/>
        <w:jc w:val="both"/>
        <w:rPr>
          <w:rFonts w:ascii="GHEA Grapalat" w:hAnsi="GHEA Grapalat"/>
        </w:rPr>
      </w:pPr>
      <w:r w:rsidRPr="00C6146A">
        <w:rPr>
          <w:rFonts w:ascii="GHEA Grapalat" w:hAnsi="GHEA Grapalat"/>
        </w:rPr>
        <w:t>7.</w:t>
      </w:r>
      <w:r w:rsidR="007F4CA7">
        <w:rPr>
          <w:rFonts w:ascii="GHEA Grapalat" w:hAnsi="GHEA Grapalat"/>
        </w:rPr>
        <w:t>7</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w:t>
      </w:r>
      <w:r w:rsidRPr="00C6146A">
        <w:rPr>
          <w:rFonts w:ascii="GHEA Grapalat" w:hAnsi="GHEA Grapalat"/>
        </w:rPr>
        <w:lastRenderedPageBreak/>
        <w:t>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0F5EC2">
      <w:pPr>
        <w:pStyle w:val="norm"/>
        <w:widowControl w:val="0"/>
        <w:tabs>
          <w:tab w:val="left" w:pos="1134"/>
        </w:tabs>
        <w:spacing w:after="160" w:line="360" w:lineRule="auto"/>
        <w:ind w:firstLine="567"/>
        <w:rPr>
          <w:rFonts w:ascii="GHEA Grapalat" w:hAnsi="GHEA Grapalat" w:cs="Sylfaen"/>
          <w:sz w:val="24"/>
          <w:szCs w:val="24"/>
        </w:rPr>
      </w:pPr>
      <w:r w:rsidRPr="00AA5BD2">
        <w:rPr>
          <w:rFonts w:ascii="GHEA Grapalat" w:hAnsi="GHEA Grapalat"/>
          <w:sz w:val="24"/>
          <w:szCs w:val="24"/>
        </w:rPr>
        <w:t>7.</w:t>
      </w:r>
      <w:r w:rsidR="0017658F">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w:t>
      </w:r>
      <w:r w:rsidRPr="00AA5BD2">
        <w:rPr>
          <w:rFonts w:ascii="GHEA Grapalat" w:hAnsi="GHEA Grapalat"/>
          <w:sz w:val="24"/>
          <w:szCs w:val="24"/>
        </w:rPr>
        <w:t xml:space="preserve">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A3DB9">
        <w:rPr>
          <w:rFonts w:ascii="GHEA Grapalat" w:hAnsi="GHEA Grapalat"/>
          <w:sz w:val="24"/>
          <w:szCs w:val="24"/>
        </w:rPr>
        <w:t>в электронной форме</w:t>
      </w:r>
      <w:r w:rsidR="00F97D19" w:rsidRPr="00AA5BD2">
        <w:rPr>
          <w:rFonts w:ascii="GHEA Grapalat" w:hAnsi="GHEA Grapalat"/>
          <w:sz w:val="24"/>
          <w:szCs w:val="24"/>
        </w:rPr>
        <w:t xml:space="preserve"> </w:t>
      </w:r>
      <w:r w:rsidRPr="00AA5BD2">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0F5EC2">
      <w:pPr>
        <w:pStyle w:val="norm"/>
        <w:widowControl w:val="0"/>
        <w:tabs>
          <w:tab w:val="left" w:pos="1276"/>
        </w:tabs>
        <w:spacing w:after="160" w:line="360" w:lineRule="auto"/>
        <w:ind w:firstLine="567"/>
        <w:rPr>
          <w:rFonts w:ascii="GHEA Grapalat" w:hAnsi="GHEA Grapalat" w:cs="Sylfaen"/>
          <w:sz w:val="24"/>
          <w:szCs w:val="24"/>
        </w:rPr>
      </w:pPr>
      <w:r w:rsidRPr="00AA5BD2">
        <w:rPr>
          <w:rFonts w:ascii="GHEA Grapalat" w:hAnsi="GHEA Grapalat"/>
          <w:sz w:val="24"/>
          <w:szCs w:val="24"/>
        </w:rPr>
        <w:t>7.</w:t>
      </w:r>
      <w:r w:rsidR="007E794A">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w:t>
      </w:r>
      <w:r w:rsidR="0055419F">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0F5EC2">
      <w:pPr>
        <w:pStyle w:val="BodyTextIndent2"/>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sidR="00F40A83">
        <w:rPr>
          <w:rFonts w:ascii="GHEA Grapalat" w:hAnsi="GHEA Grapalat"/>
          <w:sz w:val="24"/>
          <w:szCs w:val="24"/>
        </w:rPr>
        <w:t>10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0F5EC2">
      <w:pPr>
        <w:pStyle w:val="BodyTextIndent2"/>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7.1</w:t>
      </w:r>
      <w:r w:rsidR="00181CB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0F5EC2">
      <w:pPr>
        <w:pStyle w:val="BodyTextIndent2"/>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lastRenderedPageBreak/>
        <w:t>7.</w:t>
      </w:r>
      <w:r w:rsidR="004D40F6">
        <w:rPr>
          <w:rFonts w:ascii="GHEA Grapalat" w:hAnsi="GHEA Grapalat"/>
          <w:sz w:val="24"/>
          <w:szCs w:val="24"/>
        </w:rPr>
        <w:t>12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0F5EC2">
      <w:pPr>
        <w:pStyle w:val="BodyTextIndent2"/>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0F5EC2">
      <w:pPr>
        <w:pStyle w:val="BodyTextIndent2"/>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0F5EC2">
      <w:pPr>
        <w:pStyle w:val="BodyTextIndent2"/>
        <w:widowControl w:val="0"/>
        <w:tabs>
          <w:tab w:val="left" w:pos="1134"/>
        </w:tabs>
        <w:spacing w:after="160"/>
        <w:ind w:firstLine="567"/>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9">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0">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1">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0F5EC2">
      <w:pPr>
        <w:widowControl w:val="0"/>
        <w:tabs>
          <w:tab w:val="left" w:pos="1134"/>
        </w:tabs>
        <w:spacing w:after="160" w:line="360" w:lineRule="auto"/>
        <w:ind w:firstLine="567"/>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770249">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0F5EC2">
      <w:pPr>
        <w:pStyle w:val="norm"/>
        <w:widowControl w:val="0"/>
        <w:tabs>
          <w:tab w:val="left" w:pos="1276"/>
        </w:tabs>
        <w:spacing w:after="160" w:line="360" w:lineRule="auto"/>
        <w:ind w:firstLine="567"/>
        <w:rPr>
          <w:rFonts w:ascii="GHEA Grapalat" w:hAnsi="GHEA Grapalat" w:cs="Sylfaen"/>
          <w:sz w:val="24"/>
          <w:szCs w:val="24"/>
        </w:rPr>
      </w:pPr>
      <w:r w:rsidRPr="00AA5BD2">
        <w:rPr>
          <w:rFonts w:ascii="GHEA Grapalat" w:hAnsi="GHEA Grapalat"/>
          <w:sz w:val="24"/>
          <w:szCs w:val="24"/>
        </w:rPr>
        <w:lastRenderedPageBreak/>
        <w:t>7.1</w:t>
      </w:r>
      <w:r w:rsidR="00612CFF">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752C74">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981D8D" w:rsidRDefault="00FF60C2" w:rsidP="000F5EC2">
      <w:pPr>
        <w:widowControl w:val="0"/>
        <w:tabs>
          <w:tab w:val="left" w:pos="1276"/>
        </w:tabs>
        <w:spacing w:after="160" w:line="360" w:lineRule="auto"/>
        <w:ind w:firstLine="567"/>
        <w:jc w:val="both"/>
        <w:rPr>
          <w:rFonts w:ascii="GHEA Grapalat" w:hAnsi="GHEA Grapalat"/>
        </w:rPr>
      </w:pPr>
      <w:r w:rsidRPr="00C6146A">
        <w:rPr>
          <w:rFonts w:ascii="GHEA Grapalat" w:hAnsi="GHEA Grapalat"/>
        </w:rPr>
        <w:t>7.1</w:t>
      </w:r>
      <w:r w:rsidR="00612CFF">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752C74">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9C4131" w:rsidRPr="00AA5BD2" w:rsidRDefault="00FF60C2" w:rsidP="000F5EC2">
      <w:pPr>
        <w:widowControl w:val="0"/>
        <w:tabs>
          <w:tab w:val="left" w:pos="1276"/>
        </w:tabs>
        <w:spacing w:after="160" w:line="360" w:lineRule="auto"/>
        <w:ind w:firstLine="567"/>
        <w:jc w:val="both"/>
        <w:rPr>
          <w:rFonts w:ascii="GHEA Grapalat" w:hAnsi="GHEA Grapalat"/>
        </w:rPr>
      </w:pPr>
      <w:r w:rsidRPr="00C6146A">
        <w:rPr>
          <w:rFonts w:ascii="GHEA Grapalat" w:hAnsi="GHEA Grapalat"/>
        </w:rPr>
        <w:t xml:space="preserve"> </w:t>
      </w:r>
      <w:r w:rsidR="008769B4" w:rsidRPr="00C6146A">
        <w:rPr>
          <w:rFonts w:ascii="GHEA Grapalat" w:hAnsi="GHEA Grapalat"/>
        </w:rPr>
        <w:t>7.1</w:t>
      </w:r>
      <w:r w:rsidR="00EE071C">
        <w:rPr>
          <w:rFonts w:ascii="GHEA Grapalat" w:hAnsi="GHEA Grapalat"/>
        </w:rPr>
        <w:t>5</w:t>
      </w:r>
      <w:r w:rsidR="008818E3" w:rsidRPr="00C6146A">
        <w:rPr>
          <w:rFonts w:ascii="GHEA Grapalat" w:hAnsi="GHEA Grapalat"/>
        </w:rPr>
        <w:t>.</w:t>
      </w:r>
      <w:r w:rsidR="000F5EC2" w:rsidRPr="00C6146A">
        <w:rPr>
          <w:rFonts w:ascii="GHEA Grapalat" w:hAnsi="GHEA Grapalat"/>
        </w:rPr>
        <w:tab/>
      </w:r>
      <w:r w:rsidR="008769B4"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008769B4"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w:t>
      </w:r>
      <w:r w:rsidR="008769B4"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008769B4"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AA5BD2" w:rsidRDefault="00FF60C2" w:rsidP="000F5EC2">
      <w:pPr>
        <w:pStyle w:val="BodyTextIndent2"/>
        <w:widowControl w:val="0"/>
        <w:tabs>
          <w:tab w:val="left" w:pos="1276"/>
        </w:tabs>
        <w:spacing w:after="160"/>
        <w:ind w:firstLine="567"/>
        <w:rPr>
          <w:rFonts w:ascii="GHEA Grapalat" w:hAnsi="GHEA Grapalat"/>
          <w:sz w:val="24"/>
          <w:szCs w:val="24"/>
        </w:rPr>
      </w:pPr>
      <w:r w:rsidRPr="00AA5BD2">
        <w:rPr>
          <w:rFonts w:ascii="GHEA Grapalat" w:hAnsi="GHEA Grapalat"/>
          <w:sz w:val="24"/>
          <w:szCs w:val="24"/>
        </w:rPr>
        <w:t>7.1</w:t>
      </w:r>
      <w:r w:rsidR="00C52FC7">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C52FC7">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w:t>
      </w:r>
      <w:r w:rsidRPr="00AA5BD2">
        <w:rPr>
          <w:rFonts w:ascii="GHEA Grapalat" w:hAnsi="GHEA Grapalat"/>
          <w:sz w:val="24"/>
          <w:szCs w:val="24"/>
        </w:rPr>
        <w:lastRenderedPageBreak/>
        <w:t xml:space="preserve">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C6146A" w:rsidRDefault="00844E27" w:rsidP="00D5376F">
      <w:pPr>
        <w:spacing w:line="360" w:lineRule="auto"/>
        <w:ind w:firstLine="567"/>
        <w:jc w:val="both"/>
        <w:rPr>
          <w:rFonts w:ascii="GHEA Grapalat" w:hAnsi="GHEA Grapalat"/>
        </w:rPr>
      </w:pPr>
      <w:r w:rsidRPr="00AA5BD2">
        <w:rPr>
          <w:rFonts w:ascii="GHEA Grapalat" w:hAnsi="GHEA Grapalat"/>
        </w:rPr>
        <w:t>7.1</w:t>
      </w:r>
      <w:r w:rsidR="005B2039">
        <w:rPr>
          <w:rFonts w:ascii="GHEA Grapalat" w:hAnsi="GHEA Grapalat"/>
        </w:rPr>
        <w:t>7</w:t>
      </w:r>
      <w:r w:rsidRPr="00AA5BD2">
        <w:rPr>
          <w:rFonts w:ascii="GHEA Grapalat" w:hAnsi="GHEA Grapalat"/>
        </w:rPr>
        <w:t>.</w:t>
      </w:r>
      <w:r w:rsidR="0045258A" w:rsidRPr="00AA5BD2">
        <w:rPr>
          <w:rFonts w:ascii="GHEA Grapalat" w:hAnsi="GHEA Grapalat"/>
        </w:rPr>
        <w:t xml:space="preserve"> </w:t>
      </w:r>
      <w:r w:rsidR="00BC274D" w:rsidRPr="00C6146A">
        <w:rPr>
          <w:rFonts w:ascii="GHEA Grapalat" w:hAnsi="GHEA Grapalat"/>
        </w:rPr>
        <w:t xml:space="preserve">В </w:t>
      </w:r>
      <w:r w:rsidR="0045258A" w:rsidRPr="00C6146A">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C6146A">
        <w:rPr>
          <w:rFonts w:ascii="GHEA Grapalat" w:hAnsi="GHEA Grapalat"/>
        </w:rPr>
        <w:t>К</w:t>
      </w:r>
      <w:r w:rsidR="0045258A" w:rsidRPr="00C6146A">
        <w:rPr>
          <w:rFonts w:ascii="GHEA Grapalat" w:hAnsi="GHEA Grapalat"/>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w:t>
      </w:r>
      <w:r w:rsidR="00B81EEA">
        <w:rPr>
          <w:rFonts w:ascii="GHEA Grapalat" w:hAnsi="GHEA Grapalat"/>
        </w:rPr>
        <w:t>в электронной форме</w:t>
      </w:r>
      <w:r w:rsidR="0045258A" w:rsidRPr="00C6146A">
        <w:rPr>
          <w:rFonts w:ascii="GHEA Grapalat" w:hAnsi="GHEA Grapalat"/>
        </w:rPr>
        <w:t xml:space="preserve"> </w:t>
      </w:r>
      <w:r w:rsidR="00910C3E" w:rsidRPr="00C6146A">
        <w:rPr>
          <w:rFonts w:ascii="GHEA Grapalat" w:hAnsi="GHEA Grapalat"/>
        </w:rPr>
        <w:t>извещает</w:t>
      </w:r>
      <w:r w:rsidR="0045258A" w:rsidRPr="00C6146A">
        <w:rPr>
          <w:rFonts w:ascii="GHEA Grapalat" w:hAnsi="GHEA Grapalat"/>
        </w:rPr>
        <w:t xml:space="preserve"> участника, занявшего первое место, предлагая исправить несоответствие в течение трех рабочих дней.</w:t>
      </w:r>
    </w:p>
    <w:p w:rsidR="005F53AD" w:rsidRPr="00C6146A" w:rsidRDefault="005F53AD" w:rsidP="00D5376F">
      <w:pPr>
        <w:spacing w:line="360" w:lineRule="auto"/>
        <w:ind w:firstLine="567"/>
        <w:jc w:val="both"/>
        <w:rPr>
          <w:rFonts w:ascii="GHEA Grapalat" w:hAnsi="GHEA Grapalat"/>
        </w:rPr>
      </w:pPr>
      <w:r w:rsidRPr="00C6146A">
        <w:rPr>
          <w:rFonts w:ascii="GHEA Grapalat" w:hAnsi="GHEA Grapalat"/>
        </w:rPr>
        <w:t>При этом, если несоответствие было зафиксировано</w:t>
      </w:r>
    </w:p>
    <w:p w:rsidR="005F53AD" w:rsidRPr="00C6146A" w:rsidRDefault="005F53AD" w:rsidP="00D5376F">
      <w:pPr>
        <w:spacing w:line="360" w:lineRule="auto"/>
        <w:ind w:firstLine="567"/>
        <w:jc w:val="both"/>
        <w:rPr>
          <w:rFonts w:ascii="GHEA Grapalat" w:hAnsi="GHEA Grapalat"/>
        </w:rPr>
      </w:pPr>
      <w:r w:rsidRPr="00C6146A">
        <w:rPr>
          <w:rFonts w:ascii="GHEA Grapalat" w:hAnsi="GHEA Grapalat"/>
        </w:rPr>
        <w:t xml:space="preserve">• в результате информации, полученной от </w:t>
      </w:r>
      <w:r w:rsidR="0001587B" w:rsidRPr="00C6146A">
        <w:rPr>
          <w:rFonts w:ascii="GHEA Grapalat" w:hAnsi="GHEA Grapalat"/>
        </w:rPr>
        <w:t>К</w:t>
      </w:r>
      <w:r w:rsidRPr="00C6146A">
        <w:rPr>
          <w:rFonts w:ascii="GHEA Grapalat" w:hAnsi="GHEA Grapalat"/>
        </w:rPr>
        <w:t xml:space="preserve">омитета, к указанному в настоящем пункте </w:t>
      </w:r>
      <w:r w:rsidR="0001587B" w:rsidRPr="00C6146A">
        <w:rPr>
          <w:rFonts w:ascii="GHEA Grapalat" w:hAnsi="GHEA Grapalat"/>
        </w:rPr>
        <w:t>изве</w:t>
      </w:r>
      <w:r w:rsidR="00EE03AF" w:rsidRPr="00C6146A">
        <w:rPr>
          <w:rFonts w:ascii="GHEA Grapalat" w:hAnsi="GHEA Grapalat"/>
        </w:rPr>
        <w:t>щ</w:t>
      </w:r>
      <w:r w:rsidRPr="00C6146A">
        <w:rPr>
          <w:rFonts w:ascii="GHEA Grapalat" w:hAnsi="GHEA Grapalat"/>
        </w:rPr>
        <w:t xml:space="preserve">нию прилагается также </w:t>
      </w:r>
      <w:r w:rsidR="00E2702D" w:rsidRPr="00AA5BD2">
        <w:rPr>
          <w:rFonts w:ascii="GHEA Grapalat" w:hAnsi="GHEA Grapalat"/>
        </w:rPr>
        <w:t>воспроизведенн</w:t>
      </w:r>
      <w:r w:rsidR="00035281" w:rsidRPr="00DB4E0F">
        <w:rPr>
          <w:rFonts w:ascii="GHEA Grapalat" w:hAnsi="GHEA Grapalat"/>
        </w:rPr>
        <w:t>ый</w:t>
      </w:r>
      <w:r w:rsidRPr="00C6146A">
        <w:rPr>
          <w:rFonts w:ascii="GHEA Grapalat" w:hAnsi="GHEA Grapalat"/>
        </w:rPr>
        <w:t>(отсканированн</w:t>
      </w:r>
      <w:r w:rsidR="00035281" w:rsidRPr="00AA5BD2">
        <w:rPr>
          <w:rFonts w:ascii="GHEA Grapalat" w:hAnsi="GHEA Grapalat"/>
        </w:rPr>
        <w:t>ый</w:t>
      </w:r>
      <w:r w:rsidRPr="00C6146A">
        <w:rPr>
          <w:rFonts w:ascii="GHEA Grapalat" w:hAnsi="GHEA Grapalat"/>
        </w:rPr>
        <w:t xml:space="preserve">) </w:t>
      </w:r>
      <w:r w:rsidR="00E2702D" w:rsidRPr="00AA5BD2">
        <w:rPr>
          <w:rFonts w:ascii="GHEA Grapalat" w:hAnsi="GHEA Grapalat"/>
        </w:rPr>
        <w:t xml:space="preserve">с оригинала </w:t>
      </w:r>
      <w:r w:rsidR="00035281" w:rsidRPr="00AA5BD2">
        <w:rPr>
          <w:rFonts w:ascii="GHEA Grapalat" w:hAnsi="GHEA Grapalat"/>
        </w:rPr>
        <w:t>вариант</w:t>
      </w:r>
      <w:r w:rsidRPr="00C6146A">
        <w:rPr>
          <w:rFonts w:ascii="GHEA Grapalat" w:hAnsi="GHEA Grapalat"/>
        </w:rPr>
        <w:t xml:space="preserve"> документа, содержащего информацию, предоставленную </w:t>
      </w:r>
      <w:r w:rsidR="000F7ED7" w:rsidRPr="00C6146A">
        <w:rPr>
          <w:rFonts w:ascii="GHEA Grapalat" w:hAnsi="GHEA Grapalat"/>
        </w:rPr>
        <w:t>К</w:t>
      </w:r>
      <w:r w:rsidRPr="00C6146A">
        <w:rPr>
          <w:rFonts w:ascii="GHEA Grapalat" w:hAnsi="GHEA Grapalat"/>
        </w:rPr>
        <w:t>омитетом;</w:t>
      </w:r>
    </w:p>
    <w:p w:rsidR="005F53AD" w:rsidRPr="00C6146A" w:rsidRDefault="005F53AD" w:rsidP="00D5376F">
      <w:pPr>
        <w:spacing w:line="360" w:lineRule="auto"/>
        <w:ind w:firstLine="567"/>
        <w:jc w:val="both"/>
        <w:rPr>
          <w:rFonts w:ascii="GHEA Grapalat" w:hAnsi="GHEA Grapalat"/>
        </w:rPr>
      </w:pPr>
      <w:r w:rsidRPr="00C6146A">
        <w:rPr>
          <w:rFonts w:ascii="GHEA Grapalat" w:hAnsi="GHEA Grapalat"/>
        </w:rPr>
        <w:t xml:space="preserve">• в результате оценки полного описания представленного товара, к указанному в настоящем пункте </w:t>
      </w:r>
      <w:r w:rsidR="00BD447A" w:rsidRPr="00AA5BD2">
        <w:rPr>
          <w:rFonts w:ascii="GHEA Grapalat" w:hAnsi="GHEA Grapalat"/>
        </w:rPr>
        <w:t>извещнию</w:t>
      </w:r>
      <w:r w:rsidR="00BD447A" w:rsidRPr="00C6146A">
        <w:rPr>
          <w:rFonts w:ascii="GHEA Grapalat" w:hAnsi="GHEA Grapalat"/>
        </w:rPr>
        <w:t xml:space="preserve"> </w:t>
      </w:r>
      <w:r w:rsidRPr="00C6146A">
        <w:rPr>
          <w:rFonts w:ascii="GHEA Grapalat" w:hAnsi="GHEA Grapalat"/>
        </w:rPr>
        <w:t xml:space="preserve"> прилагается также </w:t>
      </w:r>
      <w:r w:rsidR="000233F0" w:rsidRPr="00AA5BD2">
        <w:rPr>
          <w:rFonts w:ascii="GHEA Grapalat" w:hAnsi="GHEA Grapalat"/>
        </w:rPr>
        <w:t xml:space="preserve">воспроизведенный </w:t>
      </w:r>
      <w:r w:rsidRPr="00C6146A">
        <w:rPr>
          <w:rFonts w:ascii="GHEA Grapalat" w:hAnsi="GHEA Grapalat"/>
        </w:rPr>
        <w:t>(отсканированн</w:t>
      </w:r>
      <w:r w:rsidR="000233F0" w:rsidRPr="00AA5BD2">
        <w:rPr>
          <w:rFonts w:ascii="GHEA Grapalat" w:hAnsi="GHEA Grapalat"/>
        </w:rPr>
        <w:t>ый</w:t>
      </w:r>
      <w:r w:rsidRPr="00C6146A">
        <w:rPr>
          <w:rFonts w:ascii="GHEA Grapalat" w:hAnsi="GHEA Grapalat"/>
        </w:rPr>
        <w:t xml:space="preserve">) </w:t>
      </w:r>
      <w:r w:rsidR="00FA2B74" w:rsidRPr="00AA5BD2">
        <w:rPr>
          <w:rFonts w:ascii="GHEA Grapalat" w:hAnsi="GHEA Grapalat"/>
        </w:rPr>
        <w:t xml:space="preserve">с оригинала </w:t>
      </w:r>
      <w:r w:rsidR="00230713" w:rsidRPr="00AA5BD2">
        <w:rPr>
          <w:rFonts w:ascii="GHEA Grapalat" w:hAnsi="GHEA Grapalat"/>
        </w:rPr>
        <w:t>вариант</w:t>
      </w:r>
      <w:r w:rsidRPr="00C6146A">
        <w:rPr>
          <w:rFonts w:ascii="GHEA Grapalat" w:hAnsi="GHEA Grapalat"/>
        </w:rPr>
        <w:t xml:space="preserve"> протокола заседания комиссии.</w:t>
      </w:r>
    </w:p>
    <w:p w:rsidR="0045258A" w:rsidRPr="00C6146A" w:rsidRDefault="0045258A" w:rsidP="00C6146A">
      <w:pPr>
        <w:jc w:val="both"/>
        <w:rPr>
          <w:rFonts w:ascii="GHEA Grapalat" w:hAnsi="GHEA Grapalat"/>
        </w:rPr>
      </w:pPr>
    </w:p>
    <w:p w:rsidR="00267FF4" w:rsidRPr="00C6146A" w:rsidRDefault="0045258A" w:rsidP="00A5318E">
      <w:pPr>
        <w:spacing w:line="360" w:lineRule="auto"/>
        <w:ind w:firstLine="567"/>
        <w:jc w:val="both"/>
        <w:rPr>
          <w:rFonts w:ascii="GHEA Grapalat" w:hAnsi="GHEA Grapalat"/>
        </w:rPr>
      </w:pPr>
      <w:r w:rsidRPr="00C6146A">
        <w:rPr>
          <w:rFonts w:ascii="GHEA Grapalat" w:hAnsi="GHEA Grapalat"/>
        </w:rPr>
        <w:t>7.1</w:t>
      </w:r>
      <w:r w:rsidR="005855ED">
        <w:rPr>
          <w:rFonts w:ascii="GHEA Grapalat" w:hAnsi="GHEA Grapalat"/>
        </w:rPr>
        <w:t>8</w:t>
      </w:r>
      <w:r w:rsidRPr="00C6146A">
        <w:rPr>
          <w:rFonts w:ascii="GHEA Grapalat" w:hAnsi="GHEA Grapalat"/>
        </w:rPr>
        <w:t xml:space="preserve"> </w:t>
      </w:r>
      <w:r w:rsidR="00267FF4" w:rsidRPr="00AA5BD2">
        <w:rPr>
          <w:rFonts w:ascii="GHEA Grapalat" w:hAnsi="GHEA Grapalat"/>
        </w:rPr>
        <w:t>Если занявший первое место участник в установленны</w:t>
      </w:r>
      <w:r w:rsidR="00267FF4" w:rsidRPr="00C6146A">
        <w:rPr>
          <w:rFonts w:ascii="GHEA Grapalat" w:hAnsi="GHEA Grapalat"/>
        </w:rPr>
        <w:t>й пунктом 7.1</w:t>
      </w:r>
      <w:r w:rsidR="005855ED">
        <w:rPr>
          <w:rFonts w:ascii="GHEA Grapalat" w:hAnsi="GHEA Grapalat"/>
        </w:rPr>
        <w:t>7</w:t>
      </w:r>
      <w:r w:rsidR="00267FF4" w:rsidRPr="00C6146A">
        <w:rPr>
          <w:rFonts w:ascii="GHEA Grapalat" w:hAnsi="GHEA Grapalat"/>
        </w:rPr>
        <w:t xml:space="preserve"> части 1 настоящего приглашения</w:t>
      </w:r>
      <w:r w:rsidR="00267FF4" w:rsidRPr="00AA5BD2">
        <w:rPr>
          <w:rFonts w:ascii="GHEA Grapalat" w:hAnsi="GHEA Grapalat"/>
        </w:rPr>
        <w:t xml:space="preserve"> </w:t>
      </w:r>
      <w:r w:rsidR="00267FF4" w:rsidRPr="00C6146A">
        <w:rPr>
          <w:rFonts w:ascii="GHEA Grapalat" w:hAnsi="GHEA Grapalat"/>
        </w:rPr>
        <w:t>срок</w:t>
      </w:r>
      <w:r w:rsidR="00760E76">
        <w:rPr>
          <w:rFonts w:ascii="GHEA Grapalat" w:hAnsi="GHEA Grapalat"/>
        </w:rPr>
        <w:t>:</w:t>
      </w:r>
    </w:p>
    <w:p w:rsidR="0045258A" w:rsidRPr="00C6146A" w:rsidRDefault="00553501" w:rsidP="00A5318E">
      <w:pPr>
        <w:spacing w:line="360" w:lineRule="auto"/>
        <w:ind w:firstLine="567"/>
        <w:jc w:val="both"/>
        <w:rPr>
          <w:rFonts w:ascii="GHEA Grapalat" w:hAnsi="GHEA Grapalat"/>
        </w:rPr>
      </w:pPr>
      <w:r w:rsidRPr="00AA5BD2">
        <w:rPr>
          <w:rFonts w:ascii="GHEA Grapalat" w:hAnsi="GHEA Grapalat"/>
        </w:rPr>
        <w:lastRenderedPageBreak/>
        <w:t xml:space="preserve">1) </w:t>
      </w:r>
      <w:r w:rsidR="00267FF4" w:rsidRPr="00DB4E0F">
        <w:rPr>
          <w:rFonts w:ascii="GHEA Grapalat" w:hAnsi="GHEA Grapalat"/>
        </w:rPr>
        <w:t>исправляет зафиксированное несоответствие</w:t>
      </w:r>
      <w:r w:rsidR="00267FF4" w:rsidRPr="00C6146A">
        <w:rPr>
          <w:rFonts w:ascii="GHEA Grapalat" w:hAnsi="GHEA Grapalat"/>
        </w:rPr>
        <w:t>-</w:t>
      </w:r>
      <w:r w:rsidRPr="00AA5BD2">
        <w:rPr>
          <w:rFonts w:ascii="GHEA Grapalat" w:hAnsi="GHEA Grapalat"/>
        </w:rPr>
        <w:t xml:space="preserve"> </w:t>
      </w:r>
      <w:r w:rsidRPr="00DB4E0F">
        <w:rPr>
          <w:rFonts w:ascii="GHEA Grapalat" w:hAnsi="GHEA Grapalat"/>
        </w:rPr>
        <w:t>заявка оценивается удовлетворительно и участник, занявший первое место, объяв</w:t>
      </w:r>
      <w:r w:rsidRPr="00AA5BD2">
        <w:rPr>
          <w:rFonts w:ascii="GHEA Grapalat" w:hAnsi="GHEA Grapalat"/>
        </w:rPr>
        <w:t>ляется отобранным участником</w:t>
      </w:r>
      <w:r w:rsidR="00267FF4" w:rsidRPr="00C6146A">
        <w:rPr>
          <w:rFonts w:ascii="GHEA Grapalat" w:hAnsi="GHEA Grapalat"/>
        </w:rPr>
        <w:t>.</w:t>
      </w:r>
      <w:r w:rsidR="0045258A" w:rsidRPr="00C6146A">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AA5BD2">
        <w:rPr>
          <w:rFonts w:ascii="GHEA Grapalat" w:hAnsi="GHEA Grapalat"/>
        </w:rPr>
        <w:t>воспроиз</w:t>
      </w:r>
      <w:r w:rsidR="00917F5A" w:rsidRPr="00DB4E0F">
        <w:rPr>
          <w:rFonts w:ascii="GHEA Grapalat" w:hAnsi="GHEA Grapalat"/>
        </w:rPr>
        <w:t>в</w:t>
      </w:r>
      <w:r w:rsidR="00F66B27" w:rsidRPr="00AA5BD2">
        <w:rPr>
          <w:rFonts w:ascii="GHEA Grapalat" w:hAnsi="GHEA Grapalat"/>
        </w:rPr>
        <w:t>еденный</w:t>
      </w:r>
      <w:r w:rsidR="0045258A" w:rsidRPr="00C6146A">
        <w:rPr>
          <w:rFonts w:ascii="GHEA Grapalat" w:hAnsi="GHEA Grapalat"/>
        </w:rPr>
        <w:t xml:space="preserve"> (отсканированный)</w:t>
      </w:r>
      <w:r w:rsidR="00CA08DF" w:rsidRPr="00AA5BD2">
        <w:rPr>
          <w:rFonts w:ascii="GHEA Grapalat" w:hAnsi="GHEA Grapalat"/>
        </w:rPr>
        <w:t xml:space="preserve"> с </w:t>
      </w:r>
      <w:r w:rsidR="00CA08DF" w:rsidRPr="00DB4E0F">
        <w:rPr>
          <w:rFonts w:ascii="GHEA Grapalat" w:hAnsi="GHEA Grapalat"/>
        </w:rPr>
        <w:t>оригинала</w:t>
      </w:r>
      <w:r w:rsidR="0045258A" w:rsidRPr="00C6146A">
        <w:rPr>
          <w:rFonts w:ascii="GHEA Grapalat" w:hAnsi="GHEA Grapalat"/>
        </w:rPr>
        <w:t xml:space="preserve"> экземпляр документа, обосновывающего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A5318E">
      <w:pPr>
        <w:spacing w:line="360" w:lineRule="auto"/>
        <w:ind w:firstLine="567"/>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установленны</w:t>
      </w:r>
      <w:r w:rsidR="005B0547" w:rsidRPr="00C6146A">
        <w:rPr>
          <w:rFonts w:ascii="GHEA Grapalat" w:hAnsi="GHEA Grapalat"/>
        </w:rPr>
        <w:t>х</w:t>
      </w:r>
      <w:r w:rsidRPr="00C6146A">
        <w:rPr>
          <w:rFonts w:ascii="GHEA Grapalat" w:hAnsi="GHEA Grapalat"/>
        </w:rPr>
        <w:t xml:space="preserve"> пунктами 7.1</w:t>
      </w:r>
      <w:r w:rsidR="002332F8">
        <w:rPr>
          <w:rFonts w:ascii="GHEA Grapalat" w:hAnsi="GHEA Grapalat"/>
        </w:rPr>
        <w:t>2</w:t>
      </w:r>
      <w:r w:rsidRPr="00C6146A">
        <w:rPr>
          <w:rFonts w:ascii="GHEA Grapalat" w:hAnsi="GHEA Grapalat"/>
        </w:rPr>
        <w:t>-7.</w:t>
      </w:r>
      <w:r w:rsidR="002332F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AC64E1">
      <w:pPr>
        <w:pStyle w:val="norm"/>
        <w:widowControl w:val="0"/>
        <w:tabs>
          <w:tab w:val="left" w:pos="1276"/>
        </w:tabs>
        <w:spacing w:after="160" w:line="360" w:lineRule="auto"/>
        <w:ind w:firstLine="567"/>
        <w:rPr>
          <w:rFonts w:ascii="GHEA Grapalat" w:hAnsi="GHEA Grapalat" w:cs="Sylfaen"/>
          <w:sz w:val="24"/>
          <w:szCs w:val="24"/>
        </w:rPr>
      </w:pPr>
      <w:r w:rsidRPr="00C6146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703670">
        <w:rPr>
          <w:rFonts w:ascii="GHEA Grapalat" w:hAnsi="GHEA Grapalat"/>
          <w:sz w:val="24"/>
          <w:szCs w:val="24"/>
        </w:rPr>
        <w:t>3</w:t>
      </w:r>
      <w:r w:rsidRPr="00C6146A">
        <w:rPr>
          <w:rFonts w:ascii="GHEA Grapalat" w:hAnsi="GHEA Grapalat"/>
          <w:sz w:val="24"/>
          <w:szCs w:val="24"/>
        </w:rPr>
        <w:t xml:space="preserve"> части 1 настоящего 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45258A">
      <w:pPr>
        <w:pStyle w:val="BodyTextIndent2"/>
        <w:widowControl w:val="0"/>
        <w:tabs>
          <w:tab w:val="left" w:pos="1276"/>
        </w:tabs>
        <w:spacing w:after="160"/>
        <w:ind w:firstLine="567"/>
        <w:rPr>
          <w:rFonts w:ascii="GHEA Grapalat" w:hAnsi="GHEA Grapalat"/>
          <w:sz w:val="24"/>
          <w:szCs w:val="24"/>
        </w:rPr>
      </w:pPr>
      <w:r w:rsidRPr="00C6146A">
        <w:rPr>
          <w:rFonts w:ascii="GHEA Grapalat" w:hAnsi="GHEA Grapalat"/>
          <w:sz w:val="24"/>
          <w:szCs w:val="24"/>
        </w:rPr>
        <w:t>7.</w:t>
      </w:r>
      <w:r w:rsidR="006E5FDD">
        <w:rPr>
          <w:rFonts w:ascii="GHEA Grapalat" w:hAnsi="GHEA Grapalat"/>
          <w:sz w:val="24"/>
          <w:szCs w:val="24"/>
        </w:rPr>
        <w:t>19</w:t>
      </w:r>
      <w:r w:rsidRPr="00C6146A">
        <w:rPr>
          <w:rFonts w:ascii="GHEA Grapalat" w:hAnsi="GHEA Grapalat"/>
          <w:sz w:val="24"/>
          <w:szCs w:val="24"/>
        </w:rPr>
        <w:t xml:space="preserve"> </w:t>
      </w:r>
      <w:r w:rsidR="005D3466" w:rsidRPr="00AA5BD2">
        <w:rPr>
          <w:rFonts w:ascii="GHEA Grapalat" w:hAnsi="GHEA Grapalat"/>
          <w:sz w:val="24"/>
          <w:szCs w:val="24"/>
        </w:rPr>
        <w:t>В</w:t>
      </w:r>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374BA6">
        <w:rPr>
          <w:rFonts w:ascii="GHEA Grapalat" w:hAnsi="GHEA Grapalat"/>
          <w:sz w:val="24"/>
          <w:szCs w:val="24"/>
        </w:rPr>
        <w:t>6</w:t>
      </w:r>
      <w:r w:rsidRPr="00C6146A">
        <w:rPr>
          <w:rFonts w:ascii="GHEA Grapalat" w:hAnsi="GHEA Grapalat"/>
          <w:sz w:val="24"/>
          <w:szCs w:val="24"/>
        </w:rPr>
        <w:t>-7.1</w:t>
      </w:r>
      <w:r w:rsidR="00374BA6">
        <w:rPr>
          <w:rFonts w:ascii="GHEA Grapalat" w:hAnsi="GHEA Grapalat"/>
          <w:sz w:val="24"/>
          <w:szCs w:val="24"/>
        </w:rPr>
        <w:t>8</w:t>
      </w:r>
      <w:r w:rsidRPr="00C6146A">
        <w:rPr>
          <w:rFonts w:ascii="GHEA Grapalat" w:hAnsi="GHEA Grapalat"/>
          <w:sz w:val="24"/>
          <w:szCs w:val="24"/>
        </w:rPr>
        <w:t xml:space="preserve"> части 1 настоящего приглашения:</w:t>
      </w:r>
    </w:p>
    <w:p w:rsidR="002B121D" w:rsidRPr="00AA5BD2" w:rsidRDefault="00FF60C2" w:rsidP="000F5EC2">
      <w:pPr>
        <w:pStyle w:val="BodyTextIndent2"/>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sidR="00DB3CEA">
        <w:rPr>
          <w:rFonts w:ascii="GHEA Grapalat" w:hAnsi="GHEA Grapalat"/>
          <w:sz w:val="24"/>
          <w:szCs w:val="24"/>
        </w:rPr>
        <w:t>20</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AA5BD2" w:rsidRDefault="00FF60C2" w:rsidP="000F5EC2">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7.</w:t>
      </w:r>
      <w:r w:rsidR="009D4B01" w:rsidRPr="00AA5BD2">
        <w:rPr>
          <w:rFonts w:ascii="GHEA Grapalat" w:hAnsi="GHEA Grapalat"/>
        </w:rPr>
        <w:t>2</w:t>
      </w:r>
      <w:r w:rsidR="00003CBF">
        <w:rPr>
          <w:rFonts w:ascii="GHEA Grapalat" w:hAnsi="GHEA Grapalat"/>
        </w:rPr>
        <w:t>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sidR="00455570">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w:t>
      </w:r>
      <w:r w:rsidRPr="00AA5BD2">
        <w:rPr>
          <w:rFonts w:ascii="GHEA Grapalat" w:hAnsi="GHEA Grapalat"/>
        </w:rPr>
        <w:lastRenderedPageBreak/>
        <w:t>отмеченный в настоящем приглашении электр</w:t>
      </w:r>
      <w:r w:rsidR="000F5EC2" w:rsidRPr="00AA5BD2">
        <w:rPr>
          <w:rFonts w:ascii="GHEA Grapalat" w:hAnsi="GHEA Grapalat"/>
        </w:rPr>
        <w:t>онный адрес секретаря комиссии.</w:t>
      </w:r>
    </w:p>
    <w:p w:rsidR="00265D18" w:rsidRPr="00AA5BD2" w:rsidRDefault="00265D18" w:rsidP="000F5EC2">
      <w:pPr>
        <w:widowControl w:val="0"/>
        <w:spacing w:after="160" w:line="360" w:lineRule="auto"/>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A5BD2" w:rsidRDefault="00FF60C2" w:rsidP="000F5EC2">
      <w:pPr>
        <w:pStyle w:val="BodyTextIndent2"/>
        <w:widowControl w:val="0"/>
        <w:tabs>
          <w:tab w:val="left" w:pos="1276"/>
        </w:tabs>
        <w:spacing w:after="160"/>
        <w:ind w:firstLine="567"/>
        <w:rPr>
          <w:rFonts w:ascii="GHEA Grapalat" w:hAnsi="GHEA Grapalat"/>
          <w:sz w:val="24"/>
          <w:szCs w:val="24"/>
        </w:rPr>
      </w:pPr>
      <w:r w:rsidRPr="00AA5BD2">
        <w:rPr>
          <w:rFonts w:ascii="GHEA Grapalat" w:hAnsi="GHEA Grapalat"/>
          <w:sz w:val="24"/>
          <w:szCs w:val="24"/>
        </w:rPr>
        <w:t>7.2</w:t>
      </w:r>
      <w:r w:rsidR="00AB69FC">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и отобранный участник определяется по отдельным лотам</w:t>
      </w:r>
      <w:r w:rsidR="00C92CC6">
        <w:rPr>
          <w:rFonts w:ascii="GHEA Grapalat" w:hAnsi="GHEA Grapalat"/>
          <w:sz w:val="24"/>
          <w:szCs w:val="24"/>
        </w:rPr>
        <w:t>.</w:t>
      </w:r>
      <w:r w:rsidR="00526C2F" w:rsidRPr="00AA5BD2">
        <w:rPr>
          <w:rStyle w:val="FootnoteReference"/>
          <w:rFonts w:ascii="GHEA Grapalat" w:hAnsi="GHEA Grapalat"/>
          <w:sz w:val="24"/>
          <w:szCs w:val="24"/>
        </w:rPr>
        <w:footnoteReference w:customMarkFollows="1" w:id="4"/>
        <w:t>10</w:t>
      </w:r>
    </w:p>
    <w:p w:rsidR="00583092" w:rsidRPr="00AA5BD2" w:rsidRDefault="00FF60C2" w:rsidP="000F5EC2">
      <w:pPr>
        <w:widowControl w:val="0"/>
        <w:tabs>
          <w:tab w:val="left" w:pos="1276"/>
        </w:tabs>
        <w:spacing w:after="160" w:line="336" w:lineRule="auto"/>
        <w:ind w:firstLine="567"/>
        <w:jc w:val="both"/>
        <w:rPr>
          <w:rFonts w:ascii="GHEA Grapalat" w:hAnsi="GHEA Grapalat"/>
        </w:rPr>
      </w:pPr>
      <w:r w:rsidRPr="00AA5BD2">
        <w:rPr>
          <w:rFonts w:ascii="GHEA Grapalat" w:hAnsi="GHEA Grapalat"/>
        </w:rPr>
        <w:t>7.2</w:t>
      </w:r>
      <w:r w:rsidR="00AB69FC">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B634AD">
        <w:rPr>
          <w:rFonts w:ascii="GHEA Grapalat" w:hAnsi="GHEA Grapalat"/>
        </w:rPr>
        <w:t>2</w:t>
      </w:r>
      <w:r w:rsidRPr="00AA5BD2">
        <w:rPr>
          <w:rFonts w:ascii="GHEA Grapalat" w:hAnsi="GHEA Grapalat"/>
        </w:rPr>
        <w:t>-7.2</w:t>
      </w:r>
      <w:r w:rsidR="00193644">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0F5EC2">
      <w:pPr>
        <w:pStyle w:val="BodyTextIndent2"/>
        <w:widowControl w:val="0"/>
        <w:tabs>
          <w:tab w:val="left" w:pos="1276"/>
        </w:tabs>
        <w:spacing w:after="160" w:line="336" w:lineRule="auto"/>
        <w:ind w:firstLine="567"/>
        <w:rPr>
          <w:rFonts w:ascii="GHEA Grapalat" w:hAnsi="GHEA Grapalat" w:cs="Sylfaen"/>
          <w:sz w:val="24"/>
          <w:szCs w:val="24"/>
        </w:rPr>
      </w:pPr>
      <w:r w:rsidRPr="00AA5BD2">
        <w:rPr>
          <w:rFonts w:ascii="GHEA Grapalat" w:hAnsi="GHEA Grapalat"/>
          <w:sz w:val="24"/>
          <w:szCs w:val="24"/>
        </w:rPr>
        <w:t>7.2</w:t>
      </w:r>
      <w:r w:rsidR="00D16BF4">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0F5EC2">
      <w:pPr>
        <w:pStyle w:val="BodyTextIndent2"/>
        <w:widowControl w:val="0"/>
        <w:spacing w:after="160" w:line="336" w:lineRule="auto"/>
        <w:ind w:firstLine="567"/>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0F5EC2">
      <w:pPr>
        <w:pStyle w:val="BodyTextIndent2"/>
        <w:widowControl w:val="0"/>
        <w:tabs>
          <w:tab w:val="left" w:pos="1276"/>
        </w:tabs>
        <w:spacing w:after="160" w:line="336" w:lineRule="auto"/>
        <w:ind w:firstLine="567"/>
        <w:rPr>
          <w:rFonts w:ascii="GHEA Grapalat" w:hAnsi="GHEA Grapalat" w:cs="Sylfaen"/>
          <w:sz w:val="24"/>
          <w:szCs w:val="24"/>
        </w:rPr>
      </w:pPr>
      <w:r w:rsidRPr="00AA5BD2">
        <w:rPr>
          <w:rFonts w:ascii="GHEA Grapalat" w:hAnsi="GHEA Grapalat"/>
          <w:sz w:val="24"/>
          <w:szCs w:val="24"/>
        </w:rPr>
        <w:t>7.2</w:t>
      </w:r>
      <w:r w:rsidR="00915629">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0F5EC2">
      <w:pPr>
        <w:pStyle w:val="BodyTextIndent2"/>
        <w:widowControl w:val="0"/>
        <w:spacing w:after="160"/>
        <w:ind w:firstLine="567"/>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0F5EC2">
      <w:pPr>
        <w:pStyle w:val="BodyTextIndent2"/>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lastRenderedPageBreak/>
        <w:t>7.2</w:t>
      </w:r>
      <w:r w:rsidR="00DB66DA">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B66DA">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E45ACA" w:rsidRPr="00AA5BD2" w:rsidRDefault="00FF60C2" w:rsidP="000F5EC2">
      <w:pPr>
        <w:pStyle w:val="norm"/>
        <w:widowControl w:val="0"/>
        <w:tabs>
          <w:tab w:val="left" w:pos="1276"/>
        </w:tabs>
        <w:spacing w:after="160" w:line="360" w:lineRule="auto"/>
        <w:ind w:firstLine="567"/>
        <w:rPr>
          <w:rFonts w:ascii="GHEA Grapalat" w:hAnsi="GHEA Grapalat" w:cs="Tahoma"/>
          <w:sz w:val="24"/>
          <w:szCs w:val="24"/>
        </w:rPr>
      </w:pPr>
      <w:r w:rsidRPr="00AA5BD2">
        <w:rPr>
          <w:rFonts w:ascii="GHEA Grapalat" w:hAnsi="GHEA Grapalat"/>
          <w:sz w:val="24"/>
          <w:szCs w:val="24"/>
        </w:rPr>
        <w:t>7.2</w:t>
      </w:r>
      <w:r w:rsidR="007B7A3B">
        <w:rPr>
          <w:rFonts w:ascii="GHEA Grapalat" w:hAnsi="GHEA Grapalat"/>
          <w:sz w:val="24"/>
          <w:szCs w:val="24"/>
        </w:rPr>
        <w:t>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A5BD2" w:rsidRDefault="00FF60C2" w:rsidP="000F5EC2">
      <w:pPr>
        <w:pStyle w:val="BodyTextIndent2"/>
        <w:widowControl w:val="0"/>
        <w:tabs>
          <w:tab w:val="left" w:pos="1276"/>
        </w:tabs>
        <w:spacing w:after="160"/>
        <w:ind w:firstLine="567"/>
        <w:rPr>
          <w:rFonts w:ascii="GHEA Grapalat" w:hAnsi="GHEA Grapalat" w:cs="Sylfaen"/>
          <w:sz w:val="24"/>
          <w:szCs w:val="24"/>
        </w:rPr>
      </w:pPr>
      <w:r w:rsidRPr="00AA5BD2">
        <w:rPr>
          <w:rFonts w:ascii="GHEA Grapalat" w:hAnsi="GHEA Grapalat"/>
          <w:sz w:val="24"/>
          <w:szCs w:val="24"/>
        </w:rPr>
        <w:t>7.</w:t>
      </w:r>
      <w:r w:rsidR="007B7A3B">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0F5EC2">
      <w:pPr>
        <w:pStyle w:val="BodyTextIndent2"/>
        <w:widowControl w:val="0"/>
        <w:spacing w:after="160"/>
        <w:ind w:firstLine="567"/>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915CFE" w:rsidRPr="00915CFE">
        <w:rPr>
          <w:rFonts w:ascii="GHEA Grapalat" w:hAnsi="GHEA Grapalat"/>
          <w:sz w:val="24"/>
          <w:szCs w:val="24"/>
        </w:rPr>
        <w:t>5</w:t>
      </w:r>
      <w:r w:rsidRPr="00AA5BD2">
        <w:rPr>
          <w:rFonts w:ascii="GHEA Grapalat" w:hAnsi="GHEA Grapalat"/>
          <w:sz w:val="24"/>
          <w:szCs w:val="24"/>
          <w:u w:val="single"/>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0F5EC2">
      <w:pPr>
        <w:pStyle w:val="BodyTextIndent2"/>
        <w:widowControl w:val="0"/>
        <w:spacing w:after="160" w:line="336" w:lineRule="auto"/>
        <w:ind w:firstLine="567"/>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0F5EC2">
      <w:pPr>
        <w:widowControl w:val="0"/>
        <w:spacing w:after="160" w:line="336" w:lineRule="auto"/>
        <w:ind w:firstLine="567"/>
        <w:jc w:val="center"/>
        <w:rPr>
          <w:rFonts w:ascii="GHEA Grapalat" w:hAnsi="GHEA Grapalat"/>
          <w:b/>
        </w:rPr>
      </w:pPr>
    </w:p>
    <w:p w:rsidR="000313A6" w:rsidRPr="00AA5BD2" w:rsidRDefault="00DD412B" w:rsidP="000F5EC2">
      <w:pPr>
        <w:widowControl w:val="0"/>
        <w:spacing w:after="160" w:line="336" w:lineRule="auto"/>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0F5EC2">
      <w:pPr>
        <w:widowControl w:val="0"/>
        <w:tabs>
          <w:tab w:val="left" w:pos="1134"/>
        </w:tabs>
        <w:spacing w:after="160" w:line="336" w:lineRule="auto"/>
        <w:ind w:firstLine="567"/>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0F5EC2">
      <w:pPr>
        <w:widowControl w:val="0"/>
        <w:tabs>
          <w:tab w:val="left" w:pos="1134"/>
        </w:tabs>
        <w:spacing w:after="160" w:line="336" w:lineRule="auto"/>
        <w:ind w:firstLine="567"/>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7B7A3B">
        <w:rPr>
          <w:rFonts w:ascii="GHEA Grapalat" w:hAnsi="GHEA Grapalat"/>
        </w:rPr>
        <w:t>28</w:t>
      </w:r>
      <w:r w:rsidRPr="00AA5BD2">
        <w:rPr>
          <w:rFonts w:ascii="GHEA Grapalat" w:hAnsi="GHEA Grapalat"/>
        </w:rPr>
        <w:t xml:space="preserve"> части 1 настоящего Приглашения, </w:t>
      </w:r>
      <w:r w:rsidRPr="00AA5BD2">
        <w:rPr>
          <w:rFonts w:ascii="GHEA Grapalat" w:hAnsi="GHEA Grapalat"/>
        </w:rPr>
        <w:lastRenderedPageBreak/>
        <w:t>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02138E">
        <w:rPr>
          <w:rFonts w:ascii="GHEA Grapalat" w:hAnsi="GHEA Grapalat"/>
        </w:rPr>
        <w:t xml:space="preserve">28 </w:t>
      </w:r>
      <w:r w:rsidRPr="00AA5BD2">
        <w:rPr>
          <w:rFonts w:ascii="GHEA Grapalat" w:hAnsi="GHEA Grapalat"/>
        </w:rPr>
        <w:t>части 1 настоящего Приглашения.</w:t>
      </w:r>
    </w:p>
    <w:p w:rsidR="00F23A51" w:rsidRPr="00AA5BD2" w:rsidRDefault="00DD412B" w:rsidP="000F5EC2">
      <w:pPr>
        <w:widowControl w:val="0"/>
        <w:tabs>
          <w:tab w:val="left" w:pos="1134"/>
        </w:tabs>
        <w:spacing w:after="160" w:line="336" w:lineRule="auto"/>
        <w:ind w:firstLine="567"/>
        <w:jc w:val="both"/>
        <w:rPr>
          <w:rFonts w:ascii="GHEA Grapalat" w:hAnsi="GHEA Grapalat" w:cs="Sylfaen"/>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096865" w:rsidRPr="00AA5BD2" w:rsidRDefault="00DD412B"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w:t>
      </w:r>
      <w:r w:rsidR="00BC4870">
        <w:rPr>
          <w:rFonts w:ascii="GHEA Grapalat" w:hAnsi="GHEA Grapalat"/>
        </w:rPr>
        <w:t>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A5BD2" w:rsidRDefault="000313A6" w:rsidP="00DA3A61">
      <w:pPr>
        <w:widowControl w:val="0"/>
        <w:spacing w:after="160" w:line="360" w:lineRule="auto"/>
        <w:ind w:firstLine="567"/>
        <w:jc w:val="both"/>
        <w:rPr>
          <w:rFonts w:ascii="GHEA Grapalat" w:hAnsi="GHEA Grapalat" w:cs="Sylfaen"/>
        </w:rPr>
      </w:pPr>
      <w:r w:rsidRPr="00AA5BD2">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AA5BD2" w:rsidRDefault="00DD412B" w:rsidP="000F5EC2">
      <w:pPr>
        <w:pStyle w:val="BodyTextIndent"/>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8.</w:t>
      </w:r>
      <w:r w:rsidR="0095648A">
        <w:rPr>
          <w:rFonts w:ascii="GHEA Grapalat" w:hAnsi="GHEA Grapalat"/>
          <w:i w:val="0"/>
          <w:sz w:val="24"/>
          <w:szCs w:val="24"/>
        </w:rPr>
        <w:t>5</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До истечения срока, предусмотренного пунктом 8.</w:t>
      </w:r>
      <w:r w:rsidR="00AB3123">
        <w:rPr>
          <w:rFonts w:ascii="GHEA Grapalat" w:hAnsi="GHEA Grapalat"/>
          <w:i w:val="0"/>
          <w:sz w:val="24"/>
          <w:szCs w:val="24"/>
        </w:rPr>
        <w:t>4</w:t>
      </w:r>
      <w:r w:rsidRPr="00AA5BD2">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F7C1D" w:rsidRPr="00AA5BD2" w:rsidRDefault="005F7C1D" w:rsidP="00DA3A61">
      <w:pPr>
        <w:widowControl w:val="0"/>
        <w:spacing w:after="160" w:line="360" w:lineRule="auto"/>
        <w:jc w:val="center"/>
        <w:rPr>
          <w:rFonts w:ascii="GHEA Grapalat" w:hAnsi="GHEA Grapalat"/>
          <w:b/>
          <w:iCs/>
        </w:rPr>
      </w:pPr>
    </w:p>
    <w:p w:rsidR="00096865" w:rsidRPr="00AA5BD2" w:rsidRDefault="000709E0" w:rsidP="00DA3A61">
      <w:pPr>
        <w:widowControl w:val="0"/>
        <w:spacing w:after="160" w:line="360" w:lineRule="auto"/>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На основании требования о предоставлении обеспечения договора </w:t>
      </w:r>
      <w:r w:rsidRPr="00AA5BD2">
        <w:rPr>
          <w:rFonts w:ascii="GHEA Grapalat" w:hAnsi="GHEA Grapalat"/>
        </w:rPr>
        <w:lastRenderedPageBreak/>
        <w:t>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DA3A61">
      <w:pPr>
        <w:widowControl w:val="0"/>
        <w:spacing w:after="160" w:line="360" w:lineRule="auto"/>
        <w:ind w:firstLine="567"/>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0F5EC2">
      <w:pPr>
        <w:widowControl w:val="0"/>
        <w:tabs>
          <w:tab w:val="left" w:pos="1134"/>
        </w:tabs>
        <w:spacing w:after="160" w:line="360" w:lineRule="auto"/>
        <w:ind w:firstLine="567"/>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w:t>
      </w:r>
      <w:r w:rsidRPr="00AA5BD2">
        <w:rPr>
          <w:rFonts w:ascii="GHEA Grapalat" w:hAnsi="GHEA Grapalat"/>
        </w:rPr>
        <w:lastRenderedPageBreak/>
        <w:t>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EA2EEF" w:rsidRPr="00AA5BD2">
        <w:rPr>
          <w:rStyle w:val="FootnoteReference"/>
          <w:rFonts w:ascii="GHEA Grapalat" w:hAnsi="GHEA Grapalat"/>
        </w:rPr>
        <w:footnoteReference w:customMarkFollows="1" w:id="5"/>
        <w:t>11</w:t>
      </w:r>
    </w:p>
    <w:p w:rsidR="00096865" w:rsidRPr="00AA5BD2" w:rsidRDefault="00096865" w:rsidP="00DA3A61">
      <w:pPr>
        <w:widowControl w:val="0"/>
        <w:spacing w:after="160" w:line="360" w:lineRule="auto"/>
        <w:jc w:val="center"/>
        <w:rPr>
          <w:rFonts w:ascii="GHEA Grapalat" w:hAnsi="GHEA Grapalat"/>
          <w:b/>
        </w:rPr>
      </w:pPr>
    </w:p>
    <w:p w:rsidR="00096865" w:rsidRPr="00AA5BD2" w:rsidRDefault="008D5016" w:rsidP="00DA3A61">
      <w:pPr>
        <w:widowControl w:val="0"/>
        <w:spacing w:after="160" w:line="360" w:lineRule="auto"/>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0F5EC2">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Pr="00DB4E0F">
        <w:rPr>
          <w:rFonts w:ascii="GHEA Grapalat" w:hAnsi="GHEA Grapalat"/>
        </w:rPr>
        <w:t>.</w:t>
      </w:r>
    </w:p>
    <w:p w:rsidR="00096865" w:rsidRPr="00AA5BD2" w:rsidRDefault="00096865" w:rsidP="000F5EC2">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0F5EC2">
      <w:pPr>
        <w:widowControl w:val="0"/>
        <w:tabs>
          <w:tab w:val="left" w:pos="1134"/>
        </w:tabs>
        <w:spacing w:after="160" w:line="360" w:lineRule="auto"/>
        <w:ind w:firstLine="567"/>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CA1C11" w:rsidRPr="00AA5BD2" w:rsidRDefault="00731D26" w:rsidP="000F5EC2">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096865" w:rsidRPr="00AA5BD2" w:rsidRDefault="008D5016" w:rsidP="00DA3A61">
      <w:pPr>
        <w:widowControl w:val="0"/>
        <w:spacing w:after="160" w:line="360" w:lineRule="auto"/>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w:t>
      </w:r>
      <w:r w:rsidRPr="00AA5BD2">
        <w:rPr>
          <w:rFonts w:ascii="GHEA Grapalat" w:hAnsi="GHEA Grapalat"/>
        </w:rPr>
        <w:lastRenderedPageBreak/>
        <w:t xml:space="preserve">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2D5BDA">
      <w:pPr>
        <w:widowControl w:val="0"/>
        <w:tabs>
          <w:tab w:val="left" w:pos="1134"/>
        </w:tabs>
        <w:spacing w:after="160" w:line="360" w:lineRule="auto"/>
        <w:ind w:firstLine="567"/>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w:t>
      </w:r>
      <w:r w:rsidR="00647198">
        <w:rPr>
          <w:rFonts w:ascii="GHEA Grapalat" w:hAnsi="GHEA Grapalat"/>
        </w:rPr>
        <w:t>2</w:t>
      </w:r>
      <w:r w:rsidR="000F33A6">
        <w:rPr>
          <w:rFonts w:ascii="GHEA Grapalat" w:hAnsi="GHEA Grapalat"/>
        </w:rPr>
        <w:t>8</w:t>
      </w:r>
      <w:r w:rsidRPr="00AA5BD2">
        <w:rPr>
          <w:rFonts w:ascii="GHEA Grapalat" w:hAnsi="GHEA Grapalat"/>
        </w:rPr>
        <w:t xml:space="preserve"> части 1 настоящего Приглашения;</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lastRenderedPageBreak/>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2D5BDA">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2D5BDA">
      <w:pPr>
        <w:widowControl w:val="0"/>
        <w:tabs>
          <w:tab w:val="left" w:pos="1134"/>
        </w:tabs>
        <w:spacing w:after="160" w:line="360" w:lineRule="auto"/>
        <w:ind w:firstLine="567"/>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2D5BDA">
      <w:pPr>
        <w:widowControl w:val="0"/>
        <w:tabs>
          <w:tab w:val="left" w:pos="1134"/>
        </w:tabs>
        <w:spacing w:after="160" w:line="360" w:lineRule="auto"/>
        <w:ind w:firstLine="567"/>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ул.Мелик-Адамян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2"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891ED9">
      <w:pPr>
        <w:widowControl w:val="0"/>
        <w:tabs>
          <w:tab w:val="left" w:pos="1276"/>
        </w:tabs>
        <w:spacing w:after="160" w:line="360" w:lineRule="auto"/>
        <w:ind w:firstLine="567"/>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w:t>
      </w:r>
      <w:r w:rsidR="00891ED9" w:rsidRPr="00AA5BD2">
        <w:rPr>
          <w:rFonts w:ascii="GHEA Grapalat" w:hAnsi="GHEA Grapalat"/>
        </w:rPr>
        <w:lastRenderedPageBreak/>
        <w:t xml:space="preserve">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F83E0D">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8D7E49" w:rsidRDefault="002D307D" w:rsidP="00F83E0D">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8D7E49">
        <w:rPr>
          <w:rFonts w:ascii="GHEA Grapalat" w:hAnsi="GHEA Grapalat" w:cs="Sylfaen"/>
        </w:rPr>
        <w:t>.</w:t>
      </w:r>
    </w:p>
    <w:p w:rsidR="00E14650" w:rsidRPr="00AA5BD2" w:rsidRDefault="004B0CA1" w:rsidP="00891ED9">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 xml:space="preserve">жалобы,  в течение двух рабочих дней </w:t>
      </w:r>
      <w:r w:rsidRPr="00AA5BD2">
        <w:rPr>
          <w:rFonts w:ascii="GHEA Grapalat" w:hAnsi="GHEA Grapalat" w:cs="Sylfaen"/>
        </w:rPr>
        <w:lastRenderedPageBreak/>
        <w:t>со дня получения такого требования.</w:t>
      </w:r>
    </w:p>
    <w:p w:rsidR="00133017" w:rsidRPr="00AA5BD2" w:rsidRDefault="00133017" w:rsidP="002D5BDA">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4934CC">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w:t>
      </w:r>
      <w:r w:rsidR="008D7E49" w:rsidRPr="008D7E49">
        <w:rPr>
          <w:rFonts w:ascii="GHEA Grapalat" w:hAnsi="GHEA Grapalat"/>
        </w:rPr>
        <w:t>,</w:t>
      </w:r>
      <w:r w:rsidR="00C27840" w:rsidRPr="00AA5BD2">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lastRenderedPageBreak/>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9672A6">
      <w:pPr>
        <w:widowControl w:val="0"/>
        <w:tabs>
          <w:tab w:val="left" w:pos="1276"/>
        </w:tabs>
        <w:spacing w:after="160" w:line="360" w:lineRule="auto"/>
        <w:ind w:firstLine="567"/>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9672A6">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2D5BDA">
      <w:pPr>
        <w:widowControl w:val="0"/>
        <w:spacing w:after="160" w:line="360" w:lineRule="auto"/>
        <w:ind w:firstLine="567"/>
        <w:jc w:val="both"/>
        <w:rPr>
          <w:rFonts w:ascii="GHEA Grapalat" w:hAnsi="GHEA Grapalat" w:cs="Sylfaen"/>
          <w:b/>
        </w:rPr>
      </w:pPr>
      <w:r w:rsidRPr="00AA5BD2">
        <w:rPr>
          <w:rFonts w:ascii="GHEA Grapalat" w:hAnsi="GHEA Grapalat"/>
        </w:rPr>
        <w:lastRenderedPageBreak/>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w:t>
      </w:r>
      <w:r w:rsidR="00442F42" w:rsidRPr="00AA5BD2">
        <w:rPr>
          <w:rFonts w:ascii="GHEA Grapalat" w:hAnsi="GHEA Grapalat"/>
        </w:rPr>
        <w:t xml:space="preserve">интересов </w:t>
      </w:r>
      <w:r w:rsidRPr="00AA5BD2">
        <w:rPr>
          <w:rFonts w:ascii="GHEA Grapalat" w:hAnsi="GHEA Grapalat"/>
        </w:rPr>
        <w:t>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AA5BD2" w:rsidRDefault="00AE679C" w:rsidP="00DA3A61">
      <w:pPr>
        <w:widowControl w:val="0"/>
        <w:spacing w:after="160" w:line="360" w:lineRule="auto"/>
        <w:ind w:firstLine="567"/>
        <w:jc w:val="center"/>
        <w:rPr>
          <w:rFonts w:ascii="GHEA Grapalat" w:hAnsi="GHEA Grapalat" w:cs="Sylfaen"/>
          <w:b/>
        </w:rPr>
      </w:pPr>
    </w:p>
    <w:p w:rsidR="009672A6" w:rsidRPr="00AA5BD2" w:rsidRDefault="009672A6">
      <w:pPr>
        <w:rPr>
          <w:rFonts w:ascii="GHEA Grapalat" w:hAnsi="GHEA Grapalat" w:cs="Sylfaen"/>
          <w:b/>
        </w:rPr>
      </w:pPr>
      <w:r w:rsidRPr="00AA5BD2">
        <w:rPr>
          <w:rFonts w:ascii="GHEA Grapalat" w:hAnsi="GHEA Grapalat" w:cs="Sylfaen"/>
          <w:b/>
        </w:rPr>
        <w:br w:type="page"/>
      </w:r>
    </w:p>
    <w:p w:rsidR="00096865" w:rsidRPr="00AA5BD2" w:rsidRDefault="00096865" w:rsidP="009672A6">
      <w:pPr>
        <w:widowControl w:val="0"/>
        <w:spacing w:after="160" w:line="360" w:lineRule="auto"/>
        <w:jc w:val="center"/>
        <w:rPr>
          <w:rFonts w:ascii="GHEA Grapalat" w:hAnsi="GHEA Grapalat"/>
          <w:b/>
        </w:rPr>
      </w:pPr>
      <w:r w:rsidRPr="00AA5BD2">
        <w:rPr>
          <w:rFonts w:ascii="GHEA Grapalat" w:hAnsi="GHEA Grapalat"/>
          <w:b/>
        </w:rPr>
        <w:lastRenderedPageBreak/>
        <w:t>ЧАСТЬ II</w:t>
      </w:r>
    </w:p>
    <w:p w:rsidR="009672A6" w:rsidRPr="00AA5BD2" w:rsidRDefault="009672A6" w:rsidP="009672A6">
      <w:pPr>
        <w:widowControl w:val="0"/>
        <w:spacing w:after="160" w:line="360" w:lineRule="auto"/>
        <w:jc w:val="center"/>
        <w:rPr>
          <w:rFonts w:ascii="GHEA Grapalat" w:hAnsi="GHEA Grapalat"/>
          <w:b/>
        </w:rPr>
      </w:pPr>
    </w:p>
    <w:p w:rsidR="00096865" w:rsidRPr="00AA5BD2" w:rsidRDefault="00096865" w:rsidP="009672A6">
      <w:pPr>
        <w:pStyle w:val="BodyText"/>
        <w:widowControl w:val="0"/>
        <w:spacing w:after="160" w:line="360" w:lineRule="auto"/>
        <w:jc w:val="center"/>
        <w:rPr>
          <w:rFonts w:ascii="GHEA Grapalat" w:hAnsi="GHEA Grapalat"/>
          <w:b/>
        </w:rPr>
      </w:pPr>
      <w:r w:rsidRPr="00AA5BD2">
        <w:rPr>
          <w:rFonts w:ascii="GHEA Grapalat" w:hAnsi="GHEA Grapalat"/>
          <w:b/>
        </w:rPr>
        <w:t>ИНСТРУКЦИЯ</w:t>
      </w:r>
    </w:p>
    <w:p w:rsidR="00096865" w:rsidRPr="00AA5BD2" w:rsidRDefault="00EA1FA8" w:rsidP="009672A6">
      <w:pPr>
        <w:pStyle w:val="BodyText"/>
        <w:widowControl w:val="0"/>
        <w:spacing w:after="160" w:line="360" w:lineRule="auto"/>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9672A6">
      <w:pPr>
        <w:widowControl w:val="0"/>
        <w:spacing w:after="160" w:line="360" w:lineRule="auto"/>
        <w:jc w:val="center"/>
        <w:rPr>
          <w:rFonts w:ascii="GHEA Grapalat" w:hAnsi="GHEA Grapalat"/>
        </w:rPr>
      </w:pPr>
    </w:p>
    <w:p w:rsidR="00096865" w:rsidRPr="00AA5BD2" w:rsidRDefault="008D5016" w:rsidP="009672A6">
      <w:pPr>
        <w:widowControl w:val="0"/>
        <w:spacing w:after="160" w:line="360" w:lineRule="auto"/>
        <w:jc w:val="center"/>
        <w:rPr>
          <w:rFonts w:ascii="GHEA Grapalat" w:hAnsi="GHEA Grapalat"/>
          <w:b/>
        </w:rPr>
      </w:pPr>
      <w:r w:rsidRPr="00AA5BD2">
        <w:rPr>
          <w:rFonts w:ascii="GHEA Grapalat" w:hAnsi="GHEA Grapalat"/>
          <w:b/>
        </w:rPr>
        <w:t>1. ОБЩИЕ ПОЛОЖЕНИЯ</w:t>
      </w:r>
    </w:p>
    <w:p w:rsidR="00096865" w:rsidRPr="00AA5BD2" w:rsidRDefault="0009686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DA3A61">
      <w:pPr>
        <w:widowControl w:val="0"/>
        <w:spacing w:after="160" w:line="360" w:lineRule="auto"/>
        <w:jc w:val="center"/>
        <w:rPr>
          <w:rFonts w:ascii="GHEA Grapalat" w:hAnsi="GHEA Grapalat"/>
          <w:b/>
        </w:rPr>
      </w:pPr>
    </w:p>
    <w:p w:rsidR="00096865" w:rsidRPr="00AA5BD2" w:rsidRDefault="008D5016" w:rsidP="00DA3A61">
      <w:pPr>
        <w:widowControl w:val="0"/>
        <w:spacing w:after="160" w:line="360" w:lineRule="auto"/>
        <w:jc w:val="center"/>
        <w:rPr>
          <w:rFonts w:ascii="GHEA Grapalat" w:hAnsi="GHEA Grapalat"/>
          <w:b/>
        </w:rPr>
      </w:pPr>
      <w:r w:rsidRPr="00AA5BD2">
        <w:rPr>
          <w:rFonts w:ascii="GHEA Grapalat" w:hAnsi="GHEA Grapalat"/>
          <w:b/>
        </w:rPr>
        <w:t>2. ЗАЯВКА НА ПРОЦЕДУРУ</w:t>
      </w:r>
    </w:p>
    <w:p w:rsidR="00B57922" w:rsidRDefault="0078387F" w:rsidP="00DA3A61">
      <w:pPr>
        <w:widowControl w:val="0"/>
        <w:spacing w:after="160" w:line="360" w:lineRule="auto"/>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sidR="007D2E92">
        <w:rPr>
          <w:rFonts w:ascii="GHEA Grapalat" w:hAnsi="GHEA Grapalat"/>
        </w:rPr>
        <w:t>в порядке, установленном разделом 4 части 2 настоящего приглашения</w:t>
      </w:r>
      <w:r w:rsidR="008875BC">
        <w:rPr>
          <w:rFonts w:ascii="GHEA Grapalat" w:hAnsi="GHEA Grapalat"/>
        </w:rPr>
        <w:t xml:space="preserve">. </w:t>
      </w:r>
      <w:r w:rsidRPr="00AA5BD2">
        <w:rPr>
          <w:rFonts w:ascii="GHEA Grapalat" w:hAnsi="GHEA Grapalat"/>
        </w:rPr>
        <w:t>К заявке прилагаются предусмотренные настоящим приглашением соответствующие документы (сведения)</w:t>
      </w:r>
      <w:r w:rsidR="00B57922">
        <w:rPr>
          <w:rFonts w:ascii="GHEA Grapalat" w:hAnsi="GHEA Grapalat"/>
        </w:rPr>
        <w:t>.</w:t>
      </w:r>
      <w:r w:rsidRPr="00AA5BD2">
        <w:rPr>
          <w:rFonts w:ascii="GHEA Grapalat" w:hAnsi="GHEA Grapalat"/>
        </w:rPr>
        <w:t xml:space="preserve"> </w:t>
      </w:r>
    </w:p>
    <w:p w:rsidR="002D5CF0" w:rsidRPr="00AA5BD2" w:rsidRDefault="0078387F" w:rsidP="00DA3A61">
      <w:pPr>
        <w:widowControl w:val="0"/>
        <w:spacing w:after="160" w:line="360" w:lineRule="auto"/>
        <w:ind w:firstLine="567"/>
        <w:jc w:val="both"/>
        <w:rPr>
          <w:rFonts w:ascii="GHEA Grapalat" w:hAnsi="GHEA Grapalat" w:cs="Sylfaen"/>
        </w:rPr>
      </w:pPr>
      <w:r w:rsidRPr="00AA5BD2">
        <w:rPr>
          <w:rFonts w:ascii="GHEA Grapalat" w:hAnsi="GHEA Grapalat"/>
        </w:rPr>
        <w:t>Участник заявкой представляет утвержденные им:</w:t>
      </w:r>
    </w:p>
    <w:p w:rsidR="00096865" w:rsidRPr="00AA5BD2" w:rsidRDefault="002D5CF0" w:rsidP="009672A6">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r w:rsidR="006147A3" w:rsidRPr="00DB4E0F">
        <w:rPr>
          <w:rFonts w:ascii="GHEA Grapalat" w:hAnsi="GHEA Grapalat"/>
          <w:lang w:val="en-US"/>
        </w:rPr>
        <w:t>e</w:t>
      </w:r>
      <w:r w:rsidRPr="00DB4E0F">
        <w:rPr>
          <w:rFonts w:ascii="GHEA Grapalat" w:hAnsi="GHEA Grapalat"/>
        </w:rPr>
        <w:t xml:space="preserve"> на участие в процедуре согласно Приложению №1;</w:t>
      </w:r>
    </w:p>
    <w:p w:rsidR="006147A3" w:rsidRPr="00AA5BD2" w:rsidRDefault="006147A3" w:rsidP="009672A6">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6147A3">
      <w:pPr>
        <w:pStyle w:val="norm"/>
        <w:widowControl w:val="0"/>
        <w:tabs>
          <w:tab w:val="left" w:pos="1134"/>
        </w:tabs>
        <w:spacing w:after="160" w:line="360" w:lineRule="auto"/>
        <w:ind w:firstLine="567"/>
        <w:rPr>
          <w:rFonts w:asciiTheme="minorHAnsi" w:hAnsiTheme="minorHAnsi" w:cs="Sylfaen"/>
          <w:sz w:val="24"/>
          <w:szCs w:val="24"/>
          <w:lang w:val="hy-AM"/>
        </w:rPr>
      </w:pPr>
      <w:r w:rsidRPr="00C6146A">
        <w:rPr>
          <w:rFonts w:ascii="GHEA Grapalat" w:hAnsi="GHEA Grapalat"/>
          <w:lang w:val="hy-AM"/>
        </w:rPr>
        <w:lastRenderedPageBreak/>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t xml:space="preserve"> </w:t>
      </w:r>
      <w:r w:rsidR="00D5646A" w:rsidRPr="00AA5BD2">
        <w:rPr>
          <w:rStyle w:val="FootnoteReference"/>
          <w:rFonts w:ascii="GHEA Grapalat" w:hAnsi="GHEA Grapalat"/>
          <w:sz w:val="24"/>
          <w:szCs w:val="24"/>
        </w:rPr>
        <w:footnoteReference w:customMarkFollows="1" w:id="6"/>
        <w:t>13</w:t>
      </w:r>
      <w:r w:rsidR="00D5646A" w:rsidRPr="00AA5BD2">
        <w:rPr>
          <w:rFonts w:ascii="GHEA Grapalat" w:hAnsi="GHEA Grapalat"/>
          <w:sz w:val="24"/>
          <w:szCs w:val="24"/>
          <w:lang w:val="hy-AM"/>
        </w:rPr>
        <w:t>;</w:t>
      </w:r>
    </w:p>
    <w:p w:rsidR="00E67BA7" w:rsidRPr="00AA5BD2" w:rsidRDefault="0009686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2.</w:t>
      </w:r>
      <w:r w:rsidR="00222ACF" w:rsidRPr="00AA5BD2">
        <w:rPr>
          <w:rFonts w:ascii="GHEA Grapalat" w:hAnsi="GHEA Grapalat"/>
          <w:lang w:val="hy-AM"/>
        </w:rPr>
        <w:t>5</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DA3A61">
      <w:pPr>
        <w:widowControl w:val="0"/>
        <w:spacing w:after="160" w:line="360" w:lineRule="auto"/>
        <w:ind w:firstLine="567"/>
        <w:jc w:val="both"/>
        <w:rPr>
          <w:rFonts w:ascii="GHEA Grapalat" w:hAnsi="GHEA Grapalat"/>
          <w:b/>
        </w:rPr>
      </w:pPr>
    </w:p>
    <w:p w:rsidR="00C6256F" w:rsidRPr="00AA5BD2" w:rsidRDefault="0004387F" w:rsidP="009672A6">
      <w:pPr>
        <w:widowControl w:val="0"/>
        <w:spacing w:after="160" w:line="360" w:lineRule="auto"/>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9672A6">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60CA5" w:rsidRPr="00AA5BD2" w:rsidRDefault="00460CA5" w:rsidP="00DA3A61">
      <w:pPr>
        <w:widowControl w:val="0"/>
        <w:spacing w:after="160" w:line="360" w:lineRule="auto"/>
        <w:jc w:val="center"/>
        <w:rPr>
          <w:rFonts w:ascii="GHEA Grapalat" w:hAnsi="GHEA Grapalat"/>
          <w:b/>
        </w:rPr>
      </w:pPr>
    </w:p>
    <w:p w:rsidR="00524DB8" w:rsidRDefault="00524DB8" w:rsidP="00524DB8">
      <w:pPr>
        <w:widowControl w:val="0"/>
        <w:spacing w:after="160" w:line="360" w:lineRule="auto"/>
        <w:jc w:val="center"/>
        <w:rPr>
          <w:rFonts w:ascii="GHEA Grapalat" w:hAnsi="GHEA Grapalat" w:cs="Sylfaen"/>
          <w:b/>
        </w:rPr>
      </w:pPr>
      <w:r>
        <w:rPr>
          <w:rFonts w:ascii="GHEA Grapalat" w:hAnsi="GHEA Grapalat"/>
          <w:b/>
        </w:rPr>
        <w:t>4. ПОРЯДОК ПОДГОТОВКИ ЗАЯВКИ</w:t>
      </w:r>
    </w:p>
    <w:p w:rsidR="00524DB8" w:rsidRPr="002658C9" w:rsidRDefault="00524DB8" w:rsidP="00524DB8">
      <w:pPr>
        <w:widowControl w:val="0"/>
        <w:tabs>
          <w:tab w:val="left" w:pos="1134"/>
        </w:tabs>
        <w:spacing w:after="160" w:line="360" w:lineRule="auto"/>
        <w:ind w:firstLine="567"/>
        <w:jc w:val="both"/>
        <w:rPr>
          <w:rFonts w:ascii="GHEA Grapalat" w:hAnsi="GHEA Grapalat" w:cs="Sylfaen"/>
        </w:rPr>
      </w:pPr>
      <w:r w:rsidRPr="002658C9">
        <w:rPr>
          <w:rFonts w:ascii="GHEA Grapalat" w:hAnsi="GHEA Grapalat"/>
        </w:rPr>
        <w:t>4.1.</w:t>
      </w:r>
      <w:r w:rsidRPr="002658C9">
        <w:rPr>
          <w:rFonts w:ascii="GHEA Grapalat" w:hAnsi="GHEA Grapalat"/>
        </w:rPr>
        <w:tab/>
        <w:t xml:space="preserve">Участник подает заявку в порядке, установленном настоящим </w:t>
      </w:r>
      <w:r w:rsidRPr="002658C9">
        <w:rPr>
          <w:rFonts w:ascii="GHEA Grapalat" w:hAnsi="GHEA Grapalat"/>
        </w:rPr>
        <w:lastRenderedPageBreak/>
        <w:t xml:space="preserve">приглашением. </w:t>
      </w:r>
    </w:p>
    <w:p w:rsidR="00524DB8" w:rsidRPr="002658C9" w:rsidRDefault="00524DB8" w:rsidP="00524DB8">
      <w:pPr>
        <w:widowControl w:val="0"/>
        <w:spacing w:after="160" w:line="360" w:lineRule="auto"/>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w:t>
      </w:r>
      <w:r w:rsidR="00885939" w:rsidRPr="002658C9">
        <w:rPr>
          <w:rFonts w:ascii="GHEA Grapalat" w:hAnsi="GHEA Grapalat"/>
        </w:rPr>
        <w:t xml:space="preserve"> (за</w:t>
      </w:r>
      <w:r w:rsidR="00885939" w:rsidRPr="002658C9">
        <w:rPr>
          <w:rFonts w:ascii="Courier New" w:hAnsi="Courier New" w:cs="Courier New"/>
        </w:rPr>
        <w:t> </w:t>
      </w:r>
      <w:r w:rsidR="00885939"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00885939" w:rsidRPr="002658C9">
        <w:rPr>
          <w:rFonts w:ascii="Courier New" w:hAnsi="Courier New" w:cs="Courier New"/>
        </w:rPr>
        <w:t> </w:t>
      </w:r>
      <w:r w:rsidR="00885939" w:rsidRPr="002658C9">
        <w:rPr>
          <w:rFonts w:ascii="GHEA Grapalat" w:hAnsi="GHEA Grapalat"/>
        </w:rPr>
        <w:t>оригинала)</w:t>
      </w:r>
      <w:r w:rsidR="00375514">
        <w:rPr>
          <w:rFonts w:ascii="GHEA Grapalat" w:hAnsi="GHEA Grapalat"/>
        </w:rPr>
        <w:t xml:space="preserve"> и копий в </w:t>
      </w:r>
      <w:r w:rsidR="00375514" w:rsidRPr="00375514">
        <w:rPr>
          <w:rFonts w:ascii="GHEA Grapalat" w:hAnsi="GHEA Grapalat"/>
        </w:rPr>
        <w:t>2-ух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4DB8" w:rsidRPr="002658C9" w:rsidRDefault="00524DB8" w:rsidP="00524DB8">
      <w:pPr>
        <w:widowControl w:val="0"/>
        <w:spacing w:after="160" w:line="360" w:lineRule="auto"/>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4DB8" w:rsidRPr="002658C9" w:rsidRDefault="00524DB8" w:rsidP="00524DB8">
      <w:pPr>
        <w:widowControl w:val="0"/>
        <w:tabs>
          <w:tab w:val="left" w:pos="1134"/>
        </w:tabs>
        <w:spacing w:after="160" w:line="360" w:lineRule="auto"/>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sidR="00FD53EB">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524DB8" w:rsidRPr="002658C9" w:rsidRDefault="00524DB8" w:rsidP="00524DB8">
      <w:pPr>
        <w:widowControl w:val="0"/>
        <w:tabs>
          <w:tab w:val="left" w:pos="1134"/>
        </w:tabs>
        <w:spacing w:after="160" w:line="360" w:lineRule="auto"/>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524DB8" w:rsidRPr="002658C9" w:rsidRDefault="00524DB8" w:rsidP="00524DB8">
      <w:pPr>
        <w:widowControl w:val="0"/>
        <w:tabs>
          <w:tab w:val="left" w:pos="1134"/>
        </w:tabs>
        <w:spacing w:after="160" w:line="360" w:lineRule="auto"/>
        <w:ind w:firstLine="567"/>
        <w:jc w:val="both"/>
        <w:rPr>
          <w:rFonts w:ascii="GHEA Grapalat" w:hAnsi="GHEA Grapalat"/>
        </w:rPr>
      </w:pPr>
      <w:r w:rsidRPr="002658C9">
        <w:rPr>
          <w:rFonts w:ascii="GHEA Grapalat" w:hAnsi="GHEA Grapalat"/>
        </w:rPr>
        <w:t>2)</w:t>
      </w:r>
      <w:r w:rsidRPr="002658C9">
        <w:rPr>
          <w:rFonts w:ascii="GHEA Grapalat" w:hAnsi="GHEA Grapalat"/>
        </w:rPr>
        <w:tab/>
        <w:t>код запроса котировок;</w:t>
      </w:r>
    </w:p>
    <w:p w:rsidR="00524DB8" w:rsidRPr="002658C9" w:rsidRDefault="00524DB8" w:rsidP="00524DB8">
      <w:pPr>
        <w:widowControl w:val="0"/>
        <w:tabs>
          <w:tab w:val="left" w:pos="1134"/>
        </w:tabs>
        <w:spacing w:after="160" w:line="360" w:lineRule="auto"/>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524DB8" w:rsidRPr="002658C9" w:rsidRDefault="00524DB8" w:rsidP="00524DB8">
      <w:pPr>
        <w:widowControl w:val="0"/>
        <w:tabs>
          <w:tab w:val="left" w:pos="1134"/>
        </w:tabs>
        <w:spacing w:after="160" w:line="360" w:lineRule="auto"/>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524DB8" w:rsidRDefault="00524DB8" w:rsidP="00524DB8">
      <w:pPr>
        <w:widowControl w:val="0"/>
        <w:tabs>
          <w:tab w:val="left" w:pos="1134"/>
        </w:tabs>
        <w:spacing w:after="160" w:line="360" w:lineRule="auto"/>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4.1 и 4.2 настоящей </w:t>
      </w:r>
      <w:r w:rsidR="00FD53EB">
        <w:rPr>
          <w:rFonts w:ascii="GHEA Grapalat" w:hAnsi="GHEA Grapalat"/>
        </w:rPr>
        <w:t>и</w:t>
      </w:r>
      <w:r w:rsidRPr="002658C9">
        <w:rPr>
          <w:rFonts w:ascii="GHEA Grapalat" w:hAnsi="GHEA Grapalat"/>
        </w:rPr>
        <w:t>нструкции, и в том же виде возвращает подающему их лицу.</w:t>
      </w:r>
    </w:p>
    <w:p w:rsidR="001E38B9" w:rsidRPr="00AA5BD2" w:rsidRDefault="001E38B9" w:rsidP="00440F5F">
      <w:pPr>
        <w:pStyle w:val="norm"/>
        <w:widowControl w:val="0"/>
        <w:spacing w:after="160" w:line="360" w:lineRule="auto"/>
        <w:ind w:firstLine="0"/>
        <w:jc w:val="left"/>
        <w:rPr>
          <w:rFonts w:ascii="GHEA Grapalat" w:hAnsi="GHEA Grapalat" w:cs="Sylfaen"/>
          <w:b/>
          <w:sz w:val="24"/>
          <w:szCs w:val="24"/>
        </w:rPr>
      </w:pPr>
    </w:p>
    <w:p w:rsidR="008D7E49" w:rsidRDefault="008D7E49">
      <w:pPr>
        <w:rPr>
          <w:rFonts w:ascii="GHEA Grapalat" w:hAnsi="GHEA Grapalat"/>
          <w:b/>
        </w:rPr>
      </w:pPr>
      <w:r>
        <w:rPr>
          <w:rFonts w:ascii="GHEA Grapalat" w:hAnsi="GHEA Grapalat"/>
          <w:b/>
        </w:rPr>
        <w:br w:type="page"/>
      </w:r>
    </w:p>
    <w:p w:rsidR="00B2572B" w:rsidRPr="00AA5BD2" w:rsidRDefault="00B2572B" w:rsidP="00DA3A61">
      <w:pPr>
        <w:pStyle w:val="norm"/>
        <w:widowControl w:val="0"/>
        <w:spacing w:after="160" w:line="360" w:lineRule="auto"/>
        <w:ind w:firstLine="284"/>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DA3A61">
      <w:pPr>
        <w:pStyle w:val="BodyTextIndent3"/>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CF3A8D">
        <w:rPr>
          <w:rFonts w:ascii="GHEA Grapalat" w:hAnsi="GHEA Grapalat"/>
          <w:i/>
          <w:sz w:val="24"/>
          <w:szCs w:val="24"/>
          <w:lang w:val="en-US"/>
        </w:rPr>
        <w:t>AHD</w:t>
      </w:r>
      <w:r w:rsidR="00CF3A8D" w:rsidRPr="00D7606A">
        <w:rPr>
          <w:rFonts w:ascii="GHEA Grapalat" w:hAnsi="GHEA Grapalat"/>
          <w:i/>
          <w:sz w:val="24"/>
          <w:szCs w:val="24"/>
        </w:rPr>
        <w:t>-</w:t>
      </w:r>
      <w:r w:rsidR="00CF3A8D" w:rsidRPr="00AA5BD2">
        <w:rPr>
          <w:rFonts w:ascii="GHEA Grapalat" w:hAnsi="GHEA Grapalat"/>
          <w:i/>
          <w:sz w:val="24"/>
          <w:szCs w:val="24"/>
        </w:rPr>
        <w:t>GHAPDzB</w:t>
      </w:r>
      <w:r w:rsidR="00CF3A8D" w:rsidRPr="00D7606A">
        <w:rPr>
          <w:rFonts w:ascii="GHEA Grapalat" w:hAnsi="GHEA Grapalat"/>
          <w:i/>
          <w:sz w:val="24"/>
          <w:szCs w:val="24"/>
        </w:rPr>
        <w:t>-20/</w:t>
      </w:r>
      <w:r w:rsidR="00AF40B6" w:rsidRPr="00AF40B6">
        <w:rPr>
          <w:rFonts w:ascii="GHEA Grapalat" w:hAnsi="GHEA Grapalat"/>
          <w:i/>
          <w:sz w:val="24"/>
          <w:szCs w:val="24"/>
        </w:rPr>
        <w:t>2</w:t>
      </w:r>
      <w:r w:rsidR="00CF3A8D" w:rsidRPr="00D7606A">
        <w:rPr>
          <w:rFonts w:ascii="GHEA Grapalat" w:hAnsi="GHEA Grapalat"/>
          <w:i/>
          <w:sz w:val="24"/>
          <w:szCs w:val="24"/>
        </w:rPr>
        <w:t>-80</w:t>
      </w:r>
    </w:p>
    <w:p w:rsidR="00B2572B" w:rsidRPr="00AA5BD2" w:rsidRDefault="00B2572B" w:rsidP="00031ECD">
      <w:pPr>
        <w:widowControl w:val="0"/>
        <w:spacing w:after="120"/>
        <w:jc w:val="center"/>
        <w:rPr>
          <w:rFonts w:ascii="GHEA Grapalat" w:hAnsi="GHEA Grapalat" w:cs="Sylfaen"/>
          <w:b/>
        </w:rPr>
      </w:pPr>
    </w:p>
    <w:p w:rsidR="00B2572B" w:rsidRPr="00AA5BD2" w:rsidRDefault="00B2572B" w:rsidP="00DA3A61">
      <w:pPr>
        <w:widowControl w:val="0"/>
        <w:spacing w:after="160" w:line="360" w:lineRule="auto"/>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DA3A61">
      <w:pPr>
        <w:pStyle w:val="Heading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031ECD">
      <w:pPr>
        <w:widowControl w:val="0"/>
        <w:spacing w:after="120"/>
        <w:rPr>
          <w:rFonts w:ascii="GHEA Grapalat" w:hAnsi="GHEA Grapalat"/>
        </w:rPr>
      </w:pPr>
    </w:p>
    <w:p w:rsidR="00031ECD" w:rsidRPr="00AA5BD2" w:rsidRDefault="00031ECD" w:rsidP="00031ECD">
      <w:pPr>
        <w:jc w:val="both"/>
        <w:rPr>
          <w:rFonts w:ascii="GHEA Grapalat" w:hAnsi="GHEA Grapalat"/>
        </w:rPr>
      </w:pPr>
      <w:r w:rsidRPr="00AA5BD2">
        <w:rPr>
          <w:rFonts w:ascii="GHEA Grapalat" w:hAnsi="GHEA Grapalat"/>
        </w:rPr>
        <w:t>____________________________</w:t>
      </w:r>
      <w:r w:rsidR="008D7E49">
        <w:rPr>
          <w:rFonts w:ascii="GHEA Grapalat" w:hAnsi="GHEA Grapalat"/>
        </w:rPr>
        <w:t>__________________________</w:t>
      </w:r>
      <w:r w:rsidRPr="00AA5BD2">
        <w:rPr>
          <w:rFonts w:ascii="GHEA Grapalat" w:hAnsi="GHEA Grapalat"/>
        </w:rPr>
        <w:t xml:space="preserve">__заявляет, что </w:t>
      </w:r>
    </w:p>
    <w:p w:rsidR="00031ECD" w:rsidRPr="00AA5BD2" w:rsidRDefault="00031ECD" w:rsidP="00031ECD">
      <w:pPr>
        <w:spacing w:after="160" w:line="360" w:lineRule="auto"/>
        <w:ind w:left="2694"/>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031ECD">
      <w:pPr>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510DE7">
      <w:pPr>
        <w:spacing w:after="160" w:line="360" w:lineRule="auto"/>
        <w:ind w:left="4678"/>
        <w:jc w:val="both"/>
        <w:rPr>
          <w:rFonts w:ascii="GHEA Grapalat" w:hAnsi="GHEA Grapalat" w:cs="Sylfaen"/>
          <w:sz w:val="16"/>
        </w:rPr>
      </w:pPr>
      <w:r w:rsidRPr="00AA5BD2">
        <w:rPr>
          <w:rFonts w:ascii="GHEA Grapalat" w:hAnsi="GHEA Grapalat"/>
          <w:sz w:val="16"/>
        </w:rPr>
        <w:t>номер лота (лотов)</w:t>
      </w:r>
    </w:p>
    <w:p w:rsidR="00031ECD" w:rsidRPr="00AA5BD2" w:rsidRDefault="00031ECD" w:rsidP="00031ECD">
      <w:pPr>
        <w:jc w:val="both"/>
        <w:rPr>
          <w:rFonts w:ascii="GHEA Grapalat" w:hAnsi="GHEA Grapalat" w:cs="Sylfaen"/>
        </w:rPr>
      </w:pPr>
      <w:r w:rsidRPr="00AA5BD2">
        <w:rPr>
          <w:rFonts w:ascii="GHEA Grapalat" w:hAnsi="GHEA Grapalat"/>
        </w:rPr>
        <w:t>_______</w:t>
      </w:r>
      <w:r w:rsidR="00CF3A8D">
        <w:rPr>
          <w:rFonts w:ascii="GHEA Grapalat" w:hAnsi="GHEA Grapalat"/>
        </w:rPr>
        <w:t>____________________________</w:t>
      </w:r>
      <w:r w:rsidR="008D7E49">
        <w:rPr>
          <w:rFonts w:ascii="GHEA Grapalat" w:hAnsi="GHEA Grapalat"/>
        </w:rPr>
        <w:t>___</w:t>
      </w:r>
      <w:r w:rsidRPr="00AA5BD2">
        <w:rPr>
          <w:rFonts w:ascii="GHEA Grapalat" w:hAnsi="GHEA Grapalat"/>
        </w:rPr>
        <w:t xml:space="preserve">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w:t>
      </w:r>
      <w:r w:rsidR="00AF40B6" w:rsidRPr="00747FB3">
        <w:rPr>
          <w:rFonts w:ascii="GHEA Grapalat" w:hAnsi="GHEA Grapalat"/>
          <w:i/>
        </w:rPr>
        <w:t>2</w:t>
      </w:r>
      <w:r w:rsidR="00CF3A8D" w:rsidRPr="00D7606A">
        <w:rPr>
          <w:rFonts w:ascii="GHEA Grapalat" w:hAnsi="GHEA Grapalat"/>
          <w:i/>
        </w:rPr>
        <w:t>-80</w:t>
      </w:r>
    </w:p>
    <w:p w:rsidR="00031ECD" w:rsidRPr="00AA5BD2" w:rsidRDefault="00031ECD" w:rsidP="00031ECD">
      <w:pPr>
        <w:spacing w:after="160" w:line="360" w:lineRule="auto"/>
        <w:ind w:left="1560"/>
        <w:jc w:val="both"/>
        <w:rPr>
          <w:rFonts w:ascii="GHEA Grapalat" w:hAnsi="GHEA Grapalat"/>
          <w:sz w:val="20"/>
        </w:rPr>
      </w:pPr>
      <w:r w:rsidRPr="00AA5BD2">
        <w:rPr>
          <w:rFonts w:ascii="GHEA Grapalat" w:hAnsi="GHEA Grapalat"/>
          <w:sz w:val="16"/>
        </w:rPr>
        <w:t>наименование заказчика</w:t>
      </w:r>
    </w:p>
    <w:p w:rsidR="00031ECD" w:rsidRPr="00AA5BD2" w:rsidRDefault="00510DE7" w:rsidP="008D7E49">
      <w:pPr>
        <w:spacing w:after="160" w:line="360" w:lineRule="auto"/>
        <w:jc w:val="both"/>
        <w:rPr>
          <w:rFonts w:ascii="GHEA Grapalat" w:hAnsi="GHEA Grapalat"/>
        </w:rPr>
      </w:pPr>
      <w:r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заявку.______________________________________ заявляет и заверяет, что</w:t>
      </w:r>
    </w:p>
    <w:p w:rsidR="00031ECD" w:rsidRPr="00AA5BD2" w:rsidRDefault="00031ECD" w:rsidP="00031ECD">
      <w:pPr>
        <w:spacing w:after="160" w:line="360" w:lineRule="auto"/>
        <w:ind w:left="1843"/>
        <w:jc w:val="both"/>
        <w:rPr>
          <w:rFonts w:ascii="GHEA Grapalat" w:hAnsi="GHEA Grapalat" w:cs="Sylfaen"/>
          <w:sz w:val="16"/>
        </w:rPr>
      </w:pPr>
      <w:r w:rsidRPr="00AA5BD2">
        <w:rPr>
          <w:rFonts w:ascii="GHEA Grapalat" w:hAnsi="GHEA Grapalat"/>
          <w:sz w:val="16"/>
        </w:rPr>
        <w:t>наименование участника</w:t>
      </w:r>
    </w:p>
    <w:p w:rsidR="00031ECD" w:rsidRPr="00492FC6" w:rsidRDefault="00031ECD" w:rsidP="00031ECD">
      <w:pPr>
        <w:jc w:val="both"/>
        <w:rPr>
          <w:rFonts w:ascii="GHEA Grapalat" w:hAnsi="GHEA Grapalat" w:cs="Sylfaen"/>
        </w:rPr>
      </w:pPr>
      <w:r w:rsidRPr="00AA5BD2">
        <w:rPr>
          <w:rFonts w:ascii="GHEA Grapalat" w:hAnsi="GHEA Grapalat"/>
        </w:rPr>
        <w:t>является резидентом _____________________________________________</w:t>
      </w:r>
      <w:r w:rsidR="008D7E49">
        <w:rPr>
          <w:rFonts w:ascii="GHEA Grapalat" w:hAnsi="GHEA Grapalat"/>
        </w:rPr>
        <w:t>___</w:t>
      </w:r>
    </w:p>
    <w:p w:rsidR="00031ECD" w:rsidRPr="00AA5BD2" w:rsidRDefault="00031ECD" w:rsidP="00031ECD">
      <w:pPr>
        <w:spacing w:after="160" w:line="360" w:lineRule="auto"/>
        <w:ind w:left="4111"/>
        <w:jc w:val="both"/>
        <w:rPr>
          <w:rFonts w:ascii="GHEA Grapalat" w:hAnsi="GHEA Grapalat" w:cs="Arial"/>
          <w:sz w:val="16"/>
        </w:rPr>
      </w:pPr>
      <w:r w:rsidRPr="00AA5BD2">
        <w:rPr>
          <w:rFonts w:ascii="GHEA Grapalat" w:hAnsi="GHEA Grapalat"/>
          <w:sz w:val="16"/>
        </w:rPr>
        <w:t>наименование страны</w:t>
      </w:r>
    </w:p>
    <w:p w:rsidR="00031ECD" w:rsidRPr="00492FC6" w:rsidRDefault="00031ECD" w:rsidP="00031ECD">
      <w:pPr>
        <w:jc w:val="both"/>
        <w:rPr>
          <w:rFonts w:ascii="GHEA Grapalat" w:hAnsi="GHEA Grapalat"/>
        </w:rPr>
      </w:pPr>
      <w:r w:rsidRPr="00AA5BD2">
        <w:rPr>
          <w:rFonts w:ascii="GHEA Grapalat" w:hAnsi="GHEA Grapalat"/>
        </w:rPr>
        <w:t>Учетный номер налогоплательщика _________</w:t>
      </w:r>
      <w:r w:rsidR="008D7E49">
        <w:rPr>
          <w:rFonts w:ascii="GHEA Grapalat" w:hAnsi="GHEA Grapalat"/>
        </w:rPr>
        <w:t>____ следующий: ____________</w:t>
      </w:r>
    </w:p>
    <w:p w:rsidR="00031ECD" w:rsidRPr="00AA5BD2" w:rsidRDefault="00031ECD" w:rsidP="00031ECD">
      <w:pPr>
        <w:tabs>
          <w:tab w:val="left" w:pos="7371"/>
        </w:tabs>
        <w:ind w:left="4111"/>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031ECD">
      <w:pPr>
        <w:tabs>
          <w:tab w:val="left" w:pos="7230"/>
        </w:tabs>
        <w:spacing w:after="160" w:line="360" w:lineRule="auto"/>
        <w:ind w:left="4253"/>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031ECD">
      <w:pPr>
        <w:jc w:val="both"/>
        <w:rPr>
          <w:rFonts w:ascii="GHEA Grapalat" w:hAnsi="GHEA Grapalat"/>
        </w:rPr>
      </w:pPr>
      <w:r w:rsidRPr="00AA5BD2">
        <w:rPr>
          <w:rFonts w:ascii="GHEA Grapalat" w:hAnsi="GHEA Grapalat"/>
        </w:rPr>
        <w:t>Адрес элект</w:t>
      </w:r>
      <w:r w:rsidR="008D7E49">
        <w:rPr>
          <w:rFonts w:ascii="GHEA Grapalat" w:hAnsi="GHEA Grapalat"/>
        </w:rPr>
        <w:t>ронной почты________________</w:t>
      </w:r>
      <w:r w:rsidRPr="00AA5BD2">
        <w:rPr>
          <w:rFonts w:ascii="GHEA Grapalat" w:hAnsi="GHEA Grapalat"/>
        </w:rPr>
        <w:t xml:space="preserve"> следующий: __________________</w:t>
      </w:r>
    </w:p>
    <w:p w:rsidR="00031ECD" w:rsidRPr="00AA5BD2" w:rsidRDefault="00031ECD" w:rsidP="00031ECD">
      <w:pPr>
        <w:tabs>
          <w:tab w:val="left" w:pos="6946"/>
        </w:tabs>
        <w:ind w:left="3402" w:firstLine="6"/>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031ECD">
      <w:pPr>
        <w:tabs>
          <w:tab w:val="left" w:pos="7371"/>
        </w:tabs>
        <w:spacing w:after="160" w:line="360" w:lineRule="auto"/>
        <w:ind w:left="3544" w:firstLine="3"/>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FB726B">
      <w:pPr>
        <w:widowControl w:val="0"/>
        <w:jc w:val="both"/>
        <w:rPr>
          <w:rFonts w:ascii="GHEA Grapalat" w:hAnsi="GHEA Grapalat"/>
        </w:rPr>
      </w:pPr>
    </w:p>
    <w:p w:rsidR="00FB726B" w:rsidRPr="00AA5BD2" w:rsidRDefault="00FB726B" w:rsidP="00FB726B">
      <w:pPr>
        <w:widowControl w:val="0"/>
        <w:jc w:val="both"/>
        <w:rPr>
          <w:rFonts w:ascii="GHEA Grapalat" w:hAnsi="GHEA Grapalat"/>
        </w:rPr>
      </w:pPr>
      <w:r w:rsidRPr="00AA5BD2">
        <w:rPr>
          <w:rFonts w:ascii="GHEA Grapalat" w:hAnsi="GHEA Grapalat"/>
        </w:rPr>
        <w:t>Настоящим _________________________________объявляет и подтверждает,</w:t>
      </w:r>
      <w:r w:rsidR="005541E7" w:rsidRPr="00AA5BD2">
        <w:rPr>
          <w:rFonts w:ascii="GHEA Grapalat" w:hAnsi="GHEA Grapalat"/>
        </w:rPr>
        <w:t>что</w:t>
      </w:r>
      <w:r w:rsidR="00AC5A68" w:rsidRPr="00AA5BD2">
        <w:rPr>
          <w:rFonts w:ascii="GHEA Grapalat" w:hAnsi="GHEA Grapalat"/>
        </w:rPr>
        <w:t>:</w:t>
      </w:r>
    </w:p>
    <w:p w:rsidR="00FB726B" w:rsidRPr="00AA5BD2" w:rsidRDefault="00FB726B" w:rsidP="00FB726B">
      <w:pPr>
        <w:widowControl w:val="0"/>
        <w:spacing w:after="120"/>
        <w:ind w:left="2835"/>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C6146A">
      <w:pPr>
        <w:pStyle w:val="ListParagraph"/>
        <w:widowControl w:val="0"/>
        <w:numPr>
          <w:ilvl w:val="0"/>
          <w:numId w:val="18"/>
        </w:numPr>
        <w:spacing w:after="160" w:line="360" w:lineRule="auto"/>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 xml:space="preserve">запрос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w:t>
      </w:r>
      <w:r w:rsidR="00AF40B6" w:rsidRPr="00AF40B6">
        <w:rPr>
          <w:rFonts w:ascii="GHEA Grapalat" w:hAnsi="GHEA Grapalat"/>
          <w:i/>
        </w:rPr>
        <w:t>2</w:t>
      </w:r>
      <w:r w:rsidR="00CF3A8D" w:rsidRPr="00D7606A">
        <w:rPr>
          <w:rFonts w:ascii="GHEA Grapalat" w:hAnsi="GHEA Grapalat"/>
          <w:i/>
        </w:rPr>
        <w:t>-80</w:t>
      </w:r>
      <w:r w:rsidR="0092114F" w:rsidRPr="00AA5BD2">
        <w:rPr>
          <w:rFonts w:ascii="GHEA Grapalat" w:hAnsi="GHEA Grapalat"/>
        </w:rPr>
        <w:t>,</w:t>
      </w:r>
    </w:p>
    <w:p w:rsidR="00FB726B" w:rsidRPr="00AA5BD2" w:rsidRDefault="001D0251" w:rsidP="00C6146A">
      <w:pPr>
        <w:pStyle w:val="ListParagraph"/>
        <w:widowControl w:val="0"/>
        <w:numPr>
          <w:ilvl w:val="0"/>
          <w:numId w:val="18"/>
        </w:numPr>
        <w:tabs>
          <w:tab w:val="left" w:pos="7371"/>
        </w:tabs>
        <w:spacing w:after="160" w:line="360" w:lineRule="auto"/>
        <w:jc w:val="both"/>
        <w:rPr>
          <w:rFonts w:ascii="GHEA Grapalat" w:hAnsi="GHEA Grapalat"/>
          <w:sz w:val="16"/>
        </w:rPr>
      </w:pPr>
      <w:r w:rsidRPr="00AA5BD2">
        <w:rPr>
          <w:rFonts w:ascii="GHEA Grapalat" w:hAnsi="GHEA Grapalat"/>
        </w:rPr>
        <w:t xml:space="preserve">указанные в поданном им в целях участия в запросе котировок под кодом </w:t>
      </w:r>
      <w:r w:rsidR="00CF3A8D">
        <w:rPr>
          <w:rFonts w:ascii="GHEA Grapalat" w:hAnsi="GHEA Grapalat"/>
          <w:i/>
          <w:lang w:val="en-US"/>
        </w:rPr>
        <w:lastRenderedPageBreak/>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w:t>
      </w:r>
      <w:r w:rsidR="00AF40B6" w:rsidRPr="00AF40B6">
        <w:rPr>
          <w:rFonts w:ascii="GHEA Grapalat" w:hAnsi="GHEA Grapalat"/>
          <w:i/>
        </w:rPr>
        <w:t>2-</w:t>
      </w:r>
      <w:r w:rsidR="00CF3A8D" w:rsidRPr="00D7606A">
        <w:rPr>
          <w:rFonts w:ascii="GHEA Grapalat" w:hAnsi="GHEA Grapalat"/>
          <w:i/>
        </w:rPr>
        <w:t>80</w:t>
      </w:r>
      <w:r w:rsidRPr="00AA5BD2">
        <w:rPr>
          <w:rFonts w:ascii="GHEA Grapalat" w:hAnsi="GHEA Grapalat"/>
        </w:rPr>
        <w:t xml:space="preserve">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
    <w:p w:rsidR="00DD66A2" w:rsidRPr="00AA5BD2" w:rsidRDefault="00DD66A2" w:rsidP="00DD66A2">
      <w:pPr>
        <w:pStyle w:val="ListParagraph"/>
        <w:widowControl w:val="0"/>
        <w:numPr>
          <w:ilvl w:val="0"/>
          <w:numId w:val="18"/>
        </w:numPr>
        <w:tabs>
          <w:tab w:val="left" w:pos="567"/>
        </w:tabs>
        <w:spacing w:after="160" w:line="360" w:lineRule="auto"/>
        <w:jc w:val="both"/>
        <w:rPr>
          <w:rFonts w:ascii="GHEA Grapalat" w:hAnsi="GHEA Grapalat" w:cs="Arial"/>
        </w:rPr>
      </w:pPr>
      <w:r w:rsidRPr="00AA5BD2">
        <w:rPr>
          <w:rFonts w:ascii="GHEA Grapalat" w:hAnsi="GHEA Grapalat"/>
        </w:rPr>
        <w:t xml:space="preserve">в рамках участия в запросе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w:t>
      </w:r>
      <w:r w:rsidR="00AF40B6" w:rsidRPr="00AF40B6">
        <w:rPr>
          <w:rFonts w:ascii="GHEA Grapalat" w:hAnsi="GHEA Grapalat"/>
          <w:i/>
        </w:rPr>
        <w:t>2</w:t>
      </w:r>
      <w:r w:rsidR="00CF3A8D" w:rsidRPr="00D7606A">
        <w:rPr>
          <w:rFonts w:ascii="GHEA Grapalat" w:hAnsi="GHEA Grapalat"/>
          <w:i/>
        </w:rPr>
        <w:t>-80</w:t>
      </w:r>
    </w:p>
    <w:p w:rsidR="00DD66A2" w:rsidRPr="00C6146A" w:rsidRDefault="00DD66A2" w:rsidP="00C6146A">
      <w:pPr>
        <w:pStyle w:val="ListParagraph"/>
        <w:widowControl w:val="0"/>
        <w:numPr>
          <w:ilvl w:val="0"/>
          <w:numId w:val="20"/>
        </w:numPr>
        <w:tabs>
          <w:tab w:val="left" w:pos="567"/>
        </w:tabs>
        <w:spacing w:after="160" w:line="360" w:lineRule="auto"/>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антиконкурентного</w:t>
      </w:r>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C6146A">
      <w:pPr>
        <w:pStyle w:val="ListParagraph"/>
        <w:widowControl w:val="0"/>
        <w:numPr>
          <w:ilvl w:val="0"/>
          <w:numId w:val="20"/>
        </w:numPr>
        <w:tabs>
          <w:tab w:val="left" w:pos="567"/>
        </w:tabs>
        <w:spacing w:after="160" w:line="360" w:lineRule="auto"/>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DD66A2">
      <w:pPr>
        <w:pStyle w:val="BodyTextIndent"/>
        <w:widowControl w:val="0"/>
        <w:spacing w:line="240" w:lineRule="auto"/>
        <w:ind w:firstLine="0"/>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008D7E49">
        <w:rPr>
          <w:rFonts w:ascii="GHEA Grapalat" w:hAnsi="GHEA Grapalat"/>
          <w:i w:val="0"/>
          <w:sz w:val="24"/>
        </w:rPr>
        <w:t>_</w:t>
      </w:r>
      <w:r w:rsidRPr="00C6146A">
        <w:rPr>
          <w:rFonts w:ascii="GHEA Grapalat" w:hAnsi="GHEA Grapalat"/>
          <w:i w:val="0"/>
          <w:sz w:val="24"/>
        </w:rPr>
        <w:t xml:space="preserve"> лиц и (или) учрежденных__________</w:t>
      </w:r>
    </w:p>
    <w:p w:rsidR="00DD66A2" w:rsidRPr="00AA5BD2" w:rsidRDefault="00DD66A2" w:rsidP="00DD66A2">
      <w:pPr>
        <w:widowControl w:val="0"/>
        <w:tabs>
          <w:tab w:val="left" w:pos="7938"/>
        </w:tabs>
        <w:ind w:left="3119"/>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DD66A2">
      <w:pPr>
        <w:widowControl w:val="0"/>
        <w:tabs>
          <w:tab w:val="left" w:pos="7938"/>
        </w:tabs>
        <w:spacing w:after="160" w:line="360" w:lineRule="auto"/>
        <w:ind w:left="8080"/>
        <w:jc w:val="both"/>
        <w:rPr>
          <w:rFonts w:ascii="GHEA Grapalat" w:hAnsi="GHEA Grapalat" w:cs="Arial"/>
          <w:sz w:val="16"/>
        </w:rPr>
      </w:pPr>
      <w:r w:rsidRPr="00AA5BD2">
        <w:rPr>
          <w:rFonts w:ascii="GHEA Grapalat" w:hAnsi="GHEA Grapalat"/>
          <w:sz w:val="16"/>
        </w:rPr>
        <w:t>участника</w:t>
      </w:r>
    </w:p>
    <w:p w:rsidR="00DD66A2" w:rsidRPr="00492FC6" w:rsidRDefault="00DD66A2" w:rsidP="00DD66A2">
      <w:pPr>
        <w:widowControl w:val="0"/>
        <w:jc w:val="both"/>
        <w:rPr>
          <w:rFonts w:ascii="GHEA Grapalat" w:hAnsi="GHEA Grapalat"/>
          <w:u w:val="single"/>
        </w:rPr>
      </w:pPr>
      <w:r w:rsidRPr="00AA5BD2">
        <w:rPr>
          <w:rFonts w:ascii="GHEA Grapalat" w:hAnsi="GHEA Grapalat"/>
        </w:rPr>
        <w:t>организаций, либо организаций, имеющих принадлежащую _________________</w:t>
      </w:r>
    </w:p>
    <w:p w:rsidR="00DD66A2" w:rsidRPr="00AA5BD2" w:rsidRDefault="00DD66A2" w:rsidP="00DD66A2">
      <w:pPr>
        <w:widowControl w:val="0"/>
        <w:spacing w:after="160" w:line="360" w:lineRule="auto"/>
        <w:ind w:left="7088"/>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DD66A2">
      <w:pPr>
        <w:widowControl w:val="0"/>
        <w:spacing w:after="160" w:line="360" w:lineRule="auto"/>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C6146A">
      <w:pPr>
        <w:pStyle w:val="ListParagraph"/>
        <w:widowControl w:val="0"/>
        <w:numPr>
          <w:ilvl w:val="0"/>
          <w:numId w:val="21"/>
        </w:numPr>
        <w:tabs>
          <w:tab w:val="left" w:pos="1134"/>
        </w:tabs>
        <w:spacing w:after="160" w:line="360" w:lineRule="auto"/>
        <w:jc w:val="both"/>
        <w:rPr>
          <w:rFonts w:ascii="GHEA Grapalat" w:hAnsi="GHEA Grapalat" w:cs="Sylfaen"/>
        </w:rPr>
      </w:pPr>
      <w:r w:rsidRPr="00C6146A">
        <w:rPr>
          <w:rFonts w:ascii="GHEA Grapalat" w:hAnsi="GHEA Grapalat"/>
        </w:rPr>
        <w:tab/>
      </w:r>
      <w:r w:rsidR="003E2EE0">
        <w:rPr>
          <w:rFonts w:ascii="GHEA Grapalat" w:hAnsi="GHEA Grapalat"/>
        </w:rPr>
        <w:t xml:space="preserve">ниже </w:t>
      </w:r>
      <w:r w:rsidR="00005412">
        <w:rPr>
          <w:rFonts w:ascii="GHEA Grapalat" w:hAnsi="GHEA Grapalat"/>
        </w:rPr>
        <w:t>представляет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 xml:space="preserve">информация относительно </w:t>
      </w:r>
      <w:r w:rsidR="00126F40" w:rsidRPr="00AA5BD2">
        <w:rPr>
          <w:rFonts w:ascii="GHEA Grapalat" w:hAnsi="GHEA Grapalat"/>
        </w:rPr>
        <w:lastRenderedPageBreak/>
        <w:t>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72471" w:rsidRPr="00AA5BD2" w:rsidTr="00C6146A">
        <w:tc>
          <w:tcPr>
            <w:tcW w:w="236" w:type="dxa"/>
            <w:vAlign w:val="center"/>
          </w:tcPr>
          <w:p w:rsidR="00072471" w:rsidRPr="00DB4E0F" w:rsidRDefault="00072471" w:rsidP="009925D0">
            <w:pPr>
              <w:pStyle w:val="BodyTextIndent3"/>
              <w:widowControl w:val="0"/>
              <w:spacing w:after="120" w:line="240" w:lineRule="auto"/>
              <w:ind w:firstLine="0"/>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BodyTextIndent3"/>
              <w:widowControl w:val="0"/>
              <w:spacing w:after="120" w:line="240" w:lineRule="auto"/>
              <w:ind w:firstLine="0"/>
              <w:jc w:val="center"/>
              <w:rPr>
                <w:rFonts w:ascii="GHEA Grapalat" w:hAnsi="GHEA Grapalat"/>
                <w:szCs w:val="24"/>
              </w:rPr>
            </w:pPr>
          </w:p>
        </w:tc>
      </w:tr>
    </w:tbl>
    <w:p w:rsidR="007131B4" w:rsidRPr="00AA5BD2" w:rsidRDefault="007131B4" w:rsidP="00C6146A">
      <w:pPr>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w:t>
      </w:r>
      <w:r w:rsidR="00AF40B6" w:rsidRPr="00AF40B6">
        <w:rPr>
          <w:rFonts w:ascii="GHEA Grapalat" w:hAnsi="GHEA Grapalat"/>
          <w:i/>
        </w:rPr>
        <w:t>2</w:t>
      </w:r>
      <w:r w:rsidR="00CF3A8D" w:rsidRPr="00D7606A">
        <w:rPr>
          <w:rFonts w:ascii="GHEA Grapalat" w:hAnsi="GHEA Grapalat"/>
          <w:i/>
        </w:rPr>
        <w:t>-80</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031ECD">
      <w:pPr>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7165A5" w:rsidRPr="00DB4E0F">
        <w:rPr>
          <w:rFonts w:ascii="GHEA Grapalat" w:hAnsi="GHEA Grapalat"/>
          <w:sz w:val="18"/>
          <w:szCs w:val="18"/>
        </w:rPr>
        <w:t xml:space="preserve">          </w:t>
      </w:r>
      <w:r w:rsidR="00D16F21" w:rsidRPr="00AA5BD2">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031ECD" w:rsidRPr="00AA5BD2" w:rsidRDefault="00031ECD" w:rsidP="00031ECD">
      <w:pPr>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031ECD">
      <w:pPr>
        <w:tabs>
          <w:tab w:val="left" w:pos="7230"/>
        </w:tabs>
        <w:ind w:left="851"/>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031ECD">
      <w:pPr>
        <w:spacing w:after="160" w:line="360" w:lineRule="auto"/>
        <w:ind w:left="1134"/>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DA3A61">
      <w:pPr>
        <w:widowControl w:val="0"/>
        <w:spacing w:after="160" w:line="360" w:lineRule="auto"/>
        <w:jc w:val="both"/>
        <w:rPr>
          <w:rFonts w:ascii="GHEA Grapalat" w:hAnsi="GHEA Grapalat"/>
        </w:rPr>
      </w:pPr>
    </w:p>
    <w:p w:rsidR="00114525" w:rsidRPr="00AA5BD2" w:rsidRDefault="0019278D" w:rsidP="00C6146A">
      <w:pPr>
        <w:widowControl w:val="0"/>
        <w:spacing w:after="160" w:line="360" w:lineRule="auto"/>
        <w:jc w:val="right"/>
        <w:rPr>
          <w:rFonts w:ascii="GHEA Grapalat" w:hAnsi="GHEA Grapalat"/>
        </w:rPr>
      </w:pPr>
      <w:r w:rsidRPr="00AA5BD2">
        <w:rPr>
          <w:rFonts w:ascii="GHEA Grapalat" w:hAnsi="GHEA Grapalat"/>
        </w:rPr>
        <w:t>М.П.</w:t>
      </w: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r w:rsidRPr="00AA5BD2">
        <w:rPr>
          <w:rFonts w:ascii="GHEA Grapalat" w:hAnsi="GHEA Grapalat"/>
        </w:rPr>
        <w:t>--------------------------------------------------------------------------------</w:t>
      </w:r>
    </w:p>
    <w:p w:rsidR="00163D37" w:rsidRPr="00AA5BD2" w:rsidRDefault="00163D37" w:rsidP="00163D37">
      <w:pPr>
        <w:jc w:val="both"/>
        <w:rPr>
          <w:rFonts w:ascii="GHEA Grapalat" w:hAnsi="GHEA Grapalat" w:cs="Sylfaen"/>
          <w:i/>
          <w:sz w:val="20"/>
          <w:szCs w:val="20"/>
          <w:lang w:val="af-ZA"/>
        </w:rPr>
      </w:pPr>
      <w:r w:rsidRPr="00AA5BD2">
        <w:rPr>
          <w:rFonts w:ascii="GHEA Grapalat" w:hAnsi="GHEA Grapalat"/>
          <w:i/>
          <w:sz w:val="20"/>
          <w:szCs w:val="20"/>
        </w:rPr>
        <w:t>* Заполняется секретарем Комиссии до опубликования приглашения в бюллетене.</w:t>
      </w:r>
    </w:p>
    <w:p w:rsidR="00163D37" w:rsidRPr="00AA5BD2" w:rsidRDefault="00163D37" w:rsidP="00163D37">
      <w:pPr>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25D0" w:rsidRPr="00AA5BD2" w:rsidRDefault="009925D0">
      <w:pPr>
        <w:rPr>
          <w:rFonts w:ascii="GHEA Grapalat" w:hAnsi="GHEA Grapalat"/>
        </w:rPr>
      </w:pPr>
      <w:r w:rsidRPr="00AA5BD2">
        <w:rPr>
          <w:rFonts w:ascii="GHEA Grapalat" w:hAnsi="GHEA Grapalat"/>
        </w:rPr>
        <w:br w:type="page"/>
      </w:r>
    </w:p>
    <w:p w:rsidR="00A91BD6" w:rsidRPr="00AA5BD2" w:rsidRDefault="00A91BD6" w:rsidP="002528A8">
      <w:pPr>
        <w:widowControl w:val="0"/>
        <w:jc w:val="both"/>
        <w:rPr>
          <w:rFonts w:ascii="GHEA Grapalat" w:hAnsi="GHEA Grapalat"/>
          <w:u w:val="single"/>
        </w:rPr>
      </w:pPr>
    </w:p>
    <w:p w:rsidR="00B2572B" w:rsidRPr="00AA5BD2" w:rsidRDefault="00B2572B" w:rsidP="00DA3A61">
      <w:pPr>
        <w:widowControl w:val="0"/>
        <w:spacing w:after="160" w:line="360" w:lineRule="auto"/>
        <w:ind w:left="720" w:firstLine="720"/>
        <w:jc w:val="both"/>
        <w:rPr>
          <w:rFonts w:ascii="GHEA Grapalat" w:hAnsi="GHEA Grapalat"/>
        </w:rPr>
      </w:pPr>
    </w:p>
    <w:p w:rsidR="00B2572B" w:rsidRPr="00AA5BD2" w:rsidRDefault="00B2572B" w:rsidP="00DA3A61">
      <w:pPr>
        <w:pStyle w:val="BodyTextIndent3"/>
        <w:widowControl w:val="0"/>
        <w:spacing w:after="160"/>
        <w:ind w:firstLine="0"/>
        <w:jc w:val="right"/>
        <w:rPr>
          <w:rFonts w:ascii="GHEA Grapalat" w:hAnsi="GHEA Grapalat" w:cs="Arial"/>
          <w:b/>
          <w:sz w:val="24"/>
          <w:szCs w:val="24"/>
        </w:rPr>
      </w:pPr>
      <w:r w:rsidRPr="00DB4E0F">
        <w:rPr>
          <w:rFonts w:ascii="GHEA Grapalat" w:hAnsi="GHEA Grapalat"/>
          <w:b/>
          <w:sz w:val="24"/>
          <w:szCs w:val="24"/>
        </w:rPr>
        <w:t xml:space="preserve">Приложение № </w:t>
      </w:r>
      <w:r w:rsidR="00460D8B" w:rsidRPr="00AA5BD2">
        <w:rPr>
          <w:rFonts w:ascii="GHEA Grapalat" w:hAnsi="GHEA Grapalat"/>
          <w:b/>
          <w:sz w:val="24"/>
          <w:szCs w:val="24"/>
        </w:rPr>
        <w:t>2</w:t>
      </w:r>
    </w:p>
    <w:p w:rsidR="00B2572B" w:rsidRPr="00AA5BD2" w:rsidRDefault="00B2572B" w:rsidP="00DA3A61">
      <w:pPr>
        <w:pStyle w:val="BodyTextIndent3"/>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CF3A8D">
        <w:rPr>
          <w:rFonts w:ascii="GHEA Grapalat" w:hAnsi="GHEA Grapalat"/>
          <w:i/>
          <w:sz w:val="24"/>
          <w:szCs w:val="24"/>
          <w:lang w:val="en-US"/>
        </w:rPr>
        <w:t>AHD</w:t>
      </w:r>
      <w:r w:rsidR="00CF3A8D" w:rsidRPr="00D7606A">
        <w:rPr>
          <w:rFonts w:ascii="GHEA Grapalat" w:hAnsi="GHEA Grapalat"/>
          <w:i/>
          <w:sz w:val="24"/>
          <w:szCs w:val="24"/>
        </w:rPr>
        <w:t>-</w:t>
      </w:r>
      <w:r w:rsidR="00CF3A8D" w:rsidRPr="00AA5BD2">
        <w:rPr>
          <w:rFonts w:ascii="GHEA Grapalat" w:hAnsi="GHEA Grapalat"/>
          <w:i/>
          <w:sz w:val="24"/>
          <w:szCs w:val="24"/>
        </w:rPr>
        <w:t>GHAPDzB</w:t>
      </w:r>
      <w:r w:rsidR="00CF3A8D" w:rsidRPr="00D7606A">
        <w:rPr>
          <w:rFonts w:ascii="GHEA Grapalat" w:hAnsi="GHEA Grapalat"/>
          <w:i/>
          <w:sz w:val="24"/>
          <w:szCs w:val="24"/>
        </w:rPr>
        <w:t>-20/</w:t>
      </w:r>
      <w:r w:rsidR="00AF40B6" w:rsidRPr="00AF40B6">
        <w:rPr>
          <w:rFonts w:ascii="GHEA Grapalat" w:hAnsi="GHEA Grapalat"/>
          <w:i/>
          <w:sz w:val="24"/>
          <w:szCs w:val="24"/>
        </w:rPr>
        <w:t>2</w:t>
      </w:r>
      <w:r w:rsidR="00CF3A8D" w:rsidRPr="00D7606A">
        <w:rPr>
          <w:rFonts w:ascii="GHEA Grapalat" w:hAnsi="GHEA Grapalat"/>
          <w:i/>
          <w:sz w:val="24"/>
          <w:szCs w:val="24"/>
        </w:rPr>
        <w:t>-80</w:t>
      </w:r>
    </w:p>
    <w:p w:rsidR="00B2572B" w:rsidRPr="00AA5BD2" w:rsidRDefault="00B2572B" w:rsidP="00DA3A61">
      <w:pPr>
        <w:widowControl w:val="0"/>
        <w:spacing w:after="160" w:line="360" w:lineRule="auto"/>
        <w:ind w:firstLine="567"/>
        <w:jc w:val="center"/>
        <w:rPr>
          <w:rFonts w:ascii="GHEA Grapalat" w:hAnsi="GHEA Grapalat"/>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ЦЕНОВОЕ ПРЕДЛОЖЕНИЕ</w:t>
      </w:r>
    </w:p>
    <w:p w:rsidR="00B2572B" w:rsidRPr="00AA5BD2" w:rsidRDefault="00B2572B" w:rsidP="00DA3A61">
      <w:pPr>
        <w:widowControl w:val="0"/>
        <w:spacing w:after="160" w:line="360" w:lineRule="auto"/>
        <w:ind w:firstLine="567"/>
        <w:rPr>
          <w:rFonts w:ascii="GHEA Grapalat" w:hAnsi="GHEA Grapalat"/>
        </w:rPr>
      </w:pPr>
    </w:p>
    <w:p w:rsidR="00574405" w:rsidRPr="00492FC6" w:rsidRDefault="00B2572B" w:rsidP="00CF3A8D">
      <w:pPr>
        <w:widowControl w:val="0"/>
        <w:spacing w:after="160" w:line="360" w:lineRule="auto"/>
        <w:jc w:val="both"/>
        <w:rPr>
          <w:rFonts w:ascii="GHEA Grapalat" w:hAnsi="GHEA Grapalat"/>
          <w:u w:val="single"/>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w:t>
      </w:r>
      <w:r w:rsidR="00AF40B6" w:rsidRPr="00AF40B6">
        <w:rPr>
          <w:rFonts w:ascii="GHEA Grapalat" w:hAnsi="GHEA Grapalat"/>
          <w:i/>
        </w:rPr>
        <w:t>2</w:t>
      </w:r>
      <w:r w:rsidR="00CF3A8D" w:rsidRPr="00D7606A">
        <w:rPr>
          <w:rFonts w:ascii="GHEA Grapalat" w:hAnsi="GHEA Grapalat"/>
          <w:i/>
        </w:rPr>
        <w:t>-80</w:t>
      </w:r>
      <w:r w:rsidR="00CF3A8D" w:rsidRPr="00CF3A8D">
        <w:rPr>
          <w:rFonts w:ascii="GHEA Grapalat" w:hAnsi="GHEA Grapalat"/>
          <w:i/>
        </w:rPr>
        <w:t xml:space="preserve">, </w:t>
      </w:r>
      <w:r w:rsidR="00574405" w:rsidRPr="00AA5BD2">
        <w:rPr>
          <w:rFonts w:ascii="GHEA Grapalat" w:hAnsi="GHEA Grapalat"/>
        </w:rPr>
        <w:t>в</w:t>
      </w:r>
      <w:r w:rsidR="00CF3A8D" w:rsidRPr="00CF3A8D">
        <w:rPr>
          <w:rFonts w:ascii="GHEA Grapalat" w:hAnsi="GHEA Grapalat"/>
        </w:rPr>
        <w:t xml:space="preserve"> </w:t>
      </w:r>
      <w:r w:rsidR="00574405" w:rsidRPr="00AA5BD2">
        <w:rPr>
          <w:rFonts w:ascii="GHEA Grapalat" w:hAnsi="GHEA Grapalat"/>
        </w:rPr>
        <w:t>том числе проект заключаемого договора____________________________</w:t>
      </w:r>
    </w:p>
    <w:p w:rsidR="00574405" w:rsidRPr="00AA5BD2" w:rsidRDefault="00574405" w:rsidP="00574405">
      <w:pPr>
        <w:widowControl w:val="0"/>
        <w:spacing w:after="120"/>
        <w:ind w:left="5529" w:hanging="6"/>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574405">
      <w:pPr>
        <w:widowControl w:val="0"/>
        <w:spacing w:after="160" w:line="360" w:lineRule="auto"/>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574405">
      <w:pPr>
        <w:widowControl w:val="0"/>
        <w:spacing w:after="160" w:line="360" w:lineRule="auto"/>
        <w:jc w:val="right"/>
        <w:rPr>
          <w:rFonts w:ascii="GHEA Grapalat" w:hAnsi="GHEA Grapalat"/>
        </w:rPr>
      </w:pPr>
      <w:r w:rsidRPr="00AA5BD2">
        <w:rPr>
          <w:rFonts w:ascii="GHEA Grapalat" w:hAnsi="GHEA Grapalat"/>
        </w:rPr>
        <w:t>драмов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7"/>
              <w:t>**</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A63CF">
            <w:pPr>
              <w:widowControl w:val="0"/>
              <w:spacing w:after="120"/>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r>
    </w:tbl>
    <w:p w:rsidR="00574405" w:rsidRPr="00AA5BD2" w:rsidRDefault="00574405" w:rsidP="00574405">
      <w:pPr>
        <w:widowControl w:val="0"/>
        <w:tabs>
          <w:tab w:val="left" w:pos="6804"/>
        </w:tabs>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574405">
      <w:pPr>
        <w:widowControl w:val="0"/>
        <w:tabs>
          <w:tab w:val="left" w:pos="7513"/>
        </w:tabs>
        <w:spacing w:after="160" w:line="360" w:lineRule="auto"/>
        <w:ind w:left="709"/>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B2572B" w:rsidRPr="00AA5BD2" w:rsidRDefault="005B2F9D" w:rsidP="00B8141B">
      <w:pPr>
        <w:jc w:val="right"/>
        <w:rPr>
          <w:rFonts w:ascii="GHEA Grapalat" w:hAnsi="GHEA Grapalat" w:cs="Arial"/>
          <w:b/>
        </w:rPr>
      </w:pPr>
      <w:ins w:id="0" w:author="Vardan" w:date="2019-06-13T07:44:00Z">
        <w:r>
          <w:rPr>
            <w:rFonts w:ascii="GHEA Grapalat" w:hAnsi="GHEA Grapalat"/>
            <w:b/>
          </w:rPr>
          <w:br w:type="page"/>
        </w:r>
      </w:ins>
      <w:r w:rsidR="00B2572B"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DA3A61">
      <w:pPr>
        <w:pStyle w:val="BodyTextIndent3"/>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CF3A8D">
        <w:rPr>
          <w:rFonts w:ascii="GHEA Grapalat" w:hAnsi="GHEA Grapalat"/>
          <w:i/>
          <w:sz w:val="24"/>
          <w:szCs w:val="24"/>
          <w:lang w:val="en-US"/>
        </w:rPr>
        <w:t>AHD</w:t>
      </w:r>
      <w:r w:rsidR="00CF3A8D" w:rsidRPr="00D7606A">
        <w:rPr>
          <w:rFonts w:ascii="GHEA Grapalat" w:hAnsi="GHEA Grapalat"/>
          <w:i/>
          <w:sz w:val="24"/>
          <w:szCs w:val="24"/>
        </w:rPr>
        <w:t>-</w:t>
      </w:r>
      <w:r w:rsidR="00CF3A8D" w:rsidRPr="00AA5BD2">
        <w:rPr>
          <w:rFonts w:ascii="GHEA Grapalat" w:hAnsi="GHEA Grapalat"/>
          <w:i/>
          <w:sz w:val="24"/>
          <w:szCs w:val="24"/>
        </w:rPr>
        <w:t>GHAPDzB</w:t>
      </w:r>
      <w:r w:rsidR="00CF3A8D" w:rsidRPr="00D7606A">
        <w:rPr>
          <w:rFonts w:ascii="GHEA Grapalat" w:hAnsi="GHEA Grapalat"/>
          <w:i/>
          <w:sz w:val="24"/>
          <w:szCs w:val="24"/>
        </w:rPr>
        <w:t>-20/</w:t>
      </w:r>
      <w:r w:rsidR="00AF40B6" w:rsidRPr="00AF40B6">
        <w:rPr>
          <w:rFonts w:ascii="GHEA Grapalat" w:hAnsi="GHEA Grapalat"/>
          <w:i/>
          <w:sz w:val="24"/>
          <w:szCs w:val="24"/>
        </w:rPr>
        <w:t>2</w:t>
      </w:r>
      <w:r w:rsidR="00CF3A8D" w:rsidRPr="00D7606A">
        <w:rPr>
          <w:rFonts w:ascii="GHEA Grapalat" w:hAnsi="GHEA Grapalat"/>
          <w:i/>
          <w:sz w:val="24"/>
          <w:szCs w:val="24"/>
        </w:rPr>
        <w:t>-80</w:t>
      </w:r>
    </w:p>
    <w:p w:rsidR="00B2572B" w:rsidRPr="00AA5BD2" w:rsidRDefault="00B2572B" w:rsidP="00DA3A61">
      <w:pPr>
        <w:pStyle w:val="BodyTextIndent3"/>
        <w:widowControl w:val="0"/>
        <w:spacing w:after="160"/>
        <w:jc w:val="right"/>
        <w:rPr>
          <w:rFonts w:ascii="GHEA Grapalat" w:hAnsi="GHEA Grapalat"/>
          <w:sz w:val="24"/>
          <w:szCs w:val="24"/>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ЗАЯВЛЕНИЕ</w:t>
      </w: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574405">
      <w:pPr>
        <w:widowControl w:val="0"/>
        <w:jc w:val="both"/>
        <w:rPr>
          <w:rFonts w:ascii="GHEA Grapalat" w:hAnsi="GHEA Grapalat"/>
        </w:rPr>
      </w:pPr>
    </w:p>
    <w:p w:rsidR="00574405" w:rsidRPr="00AA5BD2" w:rsidRDefault="00574405" w:rsidP="00574405">
      <w:pPr>
        <w:widowControl w:val="0"/>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57440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DA3A61">
      <w:pPr>
        <w:widowControl w:val="0"/>
        <w:spacing w:after="160" w:line="360" w:lineRule="auto"/>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w:t>
      </w:r>
      <w:r w:rsidR="00AF40B6" w:rsidRPr="00AF40B6">
        <w:rPr>
          <w:rFonts w:ascii="GHEA Grapalat" w:hAnsi="GHEA Grapalat"/>
          <w:i/>
        </w:rPr>
        <w:t>2</w:t>
      </w:r>
      <w:r w:rsidR="00CF3A8D" w:rsidRPr="00D7606A">
        <w:rPr>
          <w:rFonts w:ascii="GHEA Grapalat" w:hAnsi="GHEA Grapalat"/>
          <w:i/>
        </w:rPr>
        <w:t>-80</w:t>
      </w:r>
      <w:r w:rsidR="00CF3A8D" w:rsidRPr="00CF3A8D">
        <w:rPr>
          <w:rFonts w:ascii="GHEA Grapalat" w:hAnsi="GHEA Grapalat"/>
          <w:i/>
        </w:rPr>
        <w:t xml:space="preserve"> </w:t>
      </w:r>
      <w:r w:rsidR="00CF3A8D">
        <w:rPr>
          <w:rFonts w:ascii="GHEA Grapalat" w:hAnsi="GHEA Grapalat"/>
        </w:rPr>
        <w:t>прилагает наименование</w:t>
      </w:r>
      <w:r w:rsidR="00CF3A8D" w:rsidRPr="00CF3A8D">
        <w:rPr>
          <w:rFonts w:ascii="GHEA Grapalat" w:hAnsi="GHEA Grapalat"/>
        </w:rPr>
        <w:t xml:space="preserve"> </w:t>
      </w:r>
      <w:r w:rsidR="00B2572B" w:rsidRPr="00AA5BD2">
        <w:rPr>
          <w:rFonts w:ascii="GHEA Grapalat" w:hAnsi="GHEA Grapalat"/>
        </w:rPr>
        <w:t xml:space="preserve"> (полное описание товара).</w:t>
      </w:r>
      <w:r w:rsidR="00355AC3" w:rsidRPr="00AA5BD2">
        <w:rPr>
          <w:rStyle w:val="FootnoteReference"/>
          <w:rFonts w:ascii="GHEA Grapalat" w:hAnsi="GHEA Grapalat"/>
        </w:rPr>
        <w:footnoteReference w:customMarkFollows="1" w:id="8"/>
        <w:t>15</w:t>
      </w:r>
    </w:p>
    <w:p w:rsidR="00B2572B" w:rsidRPr="00AA5BD2" w:rsidRDefault="00B2572B" w:rsidP="00DA3A61">
      <w:pPr>
        <w:widowControl w:val="0"/>
        <w:spacing w:after="160" w:line="360" w:lineRule="auto"/>
        <w:rPr>
          <w:rFonts w:ascii="GHEA Grapalat" w:hAnsi="GHEA Grapalat"/>
        </w:rPr>
      </w:pPr>
    </w:p>
    <w:p w:rsidR="00574405" w:rsidRPr="00AA5BD2" w:rsidRDefault="00574405" w:rsidP="00574405">
      <w:pPr>
        <w:widowControl w:val="0"/>
        <w:tabs>
          <w:tab w:val="left" w:pos="7371"/>
        </w:tabs>
        <w:jc w:val="center"/>
        <w:rPr>
          <w:rFonts w:ascii="GHEA Grapalat" w:hAnsi="GHEA Grapalat"/>
        </w:rPr>
      </w:pPr>
      <w:r w:rsidRPr="00AA5BD2">
        <w:rPr>
          <w:rFonts w:ascii="GHEA Grapalat" w:hAnsi="GHEA Grapalat"/>
        </w:rPr>
        <w:t>_________________________</w:t>
      </w:r>
      <w:r w:rsidR="008D7E49">
        <w:rPr>
          <w:rFonts w:ascii="GHEA Grapalat" w:hAnsi="GHEA Grapalat"/>
        </w:rPr>
        <w:t>_____________________</w:t>
      </w:r>
      <w:r w:rsidR="008D7E49" w:rsidRPr="00492FC6">
        <w:rPr>
          <w:rFonts w:ascii="GHEA Grapalat" w:hAnsi="GHEA Grapalat"/>
        </w:rPr>
        <w:t>________</w:t>
      </w:r>
      <w:r w:rsidRPr="00AA5BD2">
        <w:rPr>
          <w:rFonts w:ascii="GHEA Grapalat" w:hAnsi="GHEA Grapalat"/>
        </w:rPr>
        <w:tab/>
        <w:t>____________</w:t>
      </w:r>
    </w:p>
    <w:p w:rsidR="00B2572B" w:rsidRPr="00AA5BD2" w:rsidRDefault="00B2572B" w:rsidP="0057440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C6146A">
      <w:pPr>
        <w:widowControl w:val="0"/>
        <w:spacing w:after="160" w:line="360" w:lineRule="auto"/>
        <w:jc w:val="right"/>
        <w:rPr>
          <w:rFonts w:ascii="GHEA Grapalat" w:hAnsi="GHEA Grapalat"/>
        </w:rPr>
      </w:pPr>
      <w:r w:rsidRPr="00AA5BD2">
        <w:rPr>
          <w:rFonts w:ascii="GHEA Grapalat" w:hAnsi="GHEA Grapalat"/>
        </w:rPr>
        <w:t>М.П.</w:t>
      </w:r>
    </w:p>
    <w:p w:rsidR="00775410" w:rsidRPr="00AA5BD2" w:rsidRDefault="00775410">
      <w:pPr>
        <w:rPr>
          <w:rFonts w:ascii="GHEA Grapalat" w:hAnsi="GHEA Grapalat"/>
          <w:b/>
        </w:rPr>
      </w:pPr>
      <w:r w:rsidRPr="00AA5BD2">
        <w:rPr>
          <w:rFonts w:ascii="GHEA Grapalat" w:hAnsi="GHEA Grapalat"/>
          <w:b/>
          <w:i/>
        </w:rPr>
        <w:br w:type="page"/>
      </w:r>
    </w:p>
    <w:p w:rsidR="00B2572B" w:rsidRPr="00AA5BD2" w:rsidRDefault="00B2572B" w:rsidP="00DA3A61">
      <w:pPr>
        <w:pStyle w:val="Heading3"/>
        <w:keepNext w:val="0"/>
        <w:widowControl w:val="0"/>
        <w:spacing w:after="160"/>
        <w:ind w:firstLine="567"/>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DA3A61">
      <w:pPr>
        <w:pStyle w:val="BodyTextIndent3"/>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CF3A8D">
        <w:rPr>
          <w:rFonts w:ascii="GHEA Grapalat" w:hAnsi="GHEA Grapalat"/>
          <w:i/>
          <w:sz w:val="24"/>
          <w:szCs w:val="24"/>
          <w:lang w:val="en-US"/>
        </w:rPr>
        <w:t>AHD</w:t>
      </w:r>
      <w:r w:rsidR="00CF3A8D" w:rsidRPr="00D7606A">
        <w:rPr>
          <w:rFonts w:ascii="GHEA Grapalat" w:hAnsi="GHEA Grapalat"/>
          <w:i/>
          <w:sz w:val="24"/>
          <w:szCs w:val="24"/>
        </w:rPr>
        <w:t>-</w:t>
      </w:r>
      <w:r w:rsidR="00CF3A8D" w:rsidRPr="00AA5BD2">
        <w:rPr>
          <w:rFonts w:ascii="GHEA Grapalat" w:hAnsi="GHEA Grapalat"/>
          <w:i/>
          <w:sz w:val="24"/>
          <w:szCs w:val="24"/>
        </w:rPr>
        <w:t>GHAPDzB</w:t>
      </w:r>
      <w:r w:rsidR="00CF3A8D" w:rsidRPr="00D7606A">
        <w:rPr>
          <w:rFonts w:ascii="GHEA Grapalat" w:hAnsi="GHEA Grapalat"/>
          <w:i/>
          <w:sz w:val="24"/>
          <w:szCs w:val="24"/>
        </w:rPr>
        <w:t>-20/</w:t>
      </w:r>
      <w:r w:rsidR="00AF40B6" w:rsidRPr="00AF40B6">
        <w:rPr>
          <w:rFonts w:ascii="GHEA Grapalat" w:hAnsi="GHEA Grapalat"/>
          <w:i/>
          <w:sz w:val="24"/>
          <w:szCs w:val="24"/>
        </w:rPr>
        <w:t>2</w:t>
      </w:r>
      <w:r w:rsidR="00CF3A8D" w:rsidRPr="00D7606A">
        <w:rPr>
          <w:rFonts w:ascii="GHEA Grapalat" w:hAnsi="GHEA Grapalat"/>
          <w:i/>
          <w:sz w:val="24"/>
          <w:szCs w:val="24"/>
        </w:rPr>
        <w:t>-80</w:t>
      </w:r>
    </w:p>
    <w:p w:rsidR="00B2572B" w:rsidRPr="00AA5BD2" w:rsidRDefault="00B2572B" w:rsidP="00DA3A61">
      <w:pPr>
        <w:pStyle w:val="Heading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DA3A61">
      <w:pPr>
        <w:pStyle w:val="Heading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DA3A61">
      <w:pPr>
        <w:pStyle w:val="Heading3"/>
        <w:keepNext w:val="0"/>
        <w:widowControl w:val="0"/>
        <w:spacing w:after="160"/>
        <w:ind w:firstLine="567"/>
        <w:rPr>
          <w:rFonts w:ascii="GHEA Grapalat" w:hAnsi="GHEA Grapalat" w:cs="Arial"/>
          <w:sz w:val="24"/>
          <w:szCs w:val="24"/>
        </w:rPr>
      </w:pPr>
    </w:p>
    <w:p w:rsidR="00D93375" w:rsidRPr="00AA5BD2" w:rsidRDefault="008D7E49" w:rsidP="00D93375">
      <w:pPr>
        <w:widowControl w:val="0"/>
        <w:jc w:val="both"/>
        <w:rPr>
          <w:rFonts w:ascii="GHEA Grapalat" w:hAnsi="GHEA Grapalat"/>
        </w:rPr>
      </w:pPr>
      <w:r>
        <w:rPr>
          <w:rFonts w:ascii="GHEA Grapalat" w:hAnsi="GHEA Grapalat"/>
        </w:rPr>
        <w:t>__________________________</w:t>
      </w:r>
      <w:r w:rsidR="00D93375" w:rsidRPr="00AA5BD2">
        <w:rPr>
          <w:rFonts w:ascii="GHEA Grapalat" w:hAnsi="GHEA Grapalat"/>
        </w:rPr>
        <w:t>, в качестве участника, занявшего первое место в</w:t>
      </w:r>
    </w:p>
    <w:p w:rsidR="00D93375" w:rsidRPr="00AA5BD2" w:rsidRDefault="00D93375" w:rsidP="00D9337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DA3A61">
      <w:pPr>
        <w:widowControl w:val="0"/>
        <w:spacing w:after="160" w:line="360" w:lineRule="auto"/>
        <w:jc w:val="both"/>
        <w:rPr>
          <w:rFonts w:ascii="GHEA Grapalat" w:hAnsi="GHEA Grapalat"/>
        </w:rPr>
      </w:pPr>
      <w:r w:rsidRPr="00AA5BD2">
        <w:rPr>
          <w:rFonts w:ascii="GHEA Grapalat" w:hAnsi="GHEA Grapalat"/>
        </w:rPr>
        <w:t xml:space="preserve">рамках запроса котировок под кодом </w:t>
      </w:r>
      <w:r w:rsidR="00CF3A8D">
        <w:rPr>
          <w:rFonts w:ascii="GHEA Grapalat" w:hAnsi="GHEA Grapalat"/>
          <w:i/>
          <w:lang w:val="en-US"/>
        </w:rPr>
        <w:t>AHD</w:t>
      </w:r>
      <w:r w:rsidR="00CF3A8D" w:rsidRPr="00D7606A">
        <w:rPr>
          <w:rFonts w:ascii="GHEA Grapalat" w:hAnsi="GHEA Grapalat"/>
          <w:i/>
        </w:rPr>
        <w:t>-</w:t>
      </w:r>
      <w:r w:rsidR="00CF3A8D" w:rsidRPr="00AA5BD2">
        <w:rPr>
          <w:rFonts w:ascii="GHEA Grapalat" w:hAnsi="GHEA Grapalat"/>
          <w:i/>
        </w:rPr>
        <w:t>GHAPDzB</w:t>
      </w:r>
      <w:r w:rsidR="00CF3A8D" w:rsidRPr="00D7606A">
        <w:rPr>
          <w:rFonts w:ascii="GHEA Grapalat" w:hAnsi="GHEA Grapalat"/>
          <w:i/>
        </w:rPr>
        <w:t>-20/</w:t>
      </w:r>
      <w:r w:rsidR="00AF40B6" w:rsidRPr="00AF40B6">
        <w:rPr>
          <w:rFonts w:ascii="GHEA Grapalat" w:hAnsi="GHEA Grapalat"/>
          <w:i/>
        </w:rPr>
        <w:t>2</w:t>
      </w:r>
      <w:r w:rsidR="00CF3A8D" w:rsidRPr="00D7606A">
        <w:rPr>
          <w:rFonts w:ascii="GHEA Grapalat" w:hAnsi="GHEA Grapalat"/>
          <w:i/>
        </w:rPr>
        <w:t>-80</w:t>
      </w:r>
      <w:r w:rsidR="00CF3A8D" w:rsidRPr="00CF3A8D">
        <w:rPr>
          <w:rFonts w:ascii="GHEA Grapalat" w:hAnsi="GHEA Grapalat"/>
          <w:i/>
        </w:rPr>
        <w:t xml:space="preserve"> </w:t>
      </w:r>
      <w:r w:rsidR="00B2572B" w:rsidRPr="00AA5BD2">
        <w:rPr>
          <w:rFonts w:ascii="GHEA Grapalat" w:hAnsi="GHEA Grapalat"/>
        </w:rPr>
        <w:t>ниже по л</w:t>
      </w:r>
      <w:r w:rsidR="00E75993">
        <w:rPr>
          <w:rFonts w:ascii="GHEA Grapalat" w:hAnsi="GHEA Grapalat"/>
        </w:rPr>
        <w:t>отам представляет наименование</w:t>
      </w:r>
      <w:r w:rsidR="00B2572B" w:rsidRPr="00AA5BD2">
        <w:rPr>
          <w:rFonts w:ascii="GHEA Grapalat" w:hAnsi="GHEA Grapalat"/>
        </w:rPr>
        <w:t>, страну происхождения и технические характеристики предлагаемого им товара.</w:t>
      </w:r>
      <w:r w:rsidR="00B2572B" w:rsidRPr="00AA5BD2">
        <w:rPr>
          <w:rStyle w:val="FootnoteReference"/>
          <w:rFonts w:ascii="GHEA Grapalat" w:hAnsi="GHEA Grapalat"/>
        </w:rPr>
        <w:t xml:space="preserve"> </w:t>
      </w:r>
      <w:r w:rsidR="00F55806" w:rsidRPr="00AA5BD2">
        <w:rPr>
          <w:rStyle w:val="FootnoteReference"/>
          <w:rFonts w:ascii="GHEA Grapalat" w:hAnsi="GHEA Grapalat"/>
        </w:rPr>
        <w:footnoteReference w:customMarkFollows="1" w:id="9"/>
        <w:t>16</w:t>
      </w:r>
    </w:p>
    <w:p w:rsidR="00B2572B" w:rsidRPr="00AA5BD2" w:rsidRDefault="00B2572B" w:rsidP="00DA3A61">
      <w:pPr>
        <w:pStyle w:val="Heading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2610"/>
        <w:gridCol w:w="2977"/>
        <w:gridCol w:w="2657"/>
      </w:tblGrid>
      <w:tr w:rsidR="00B2572B" w:rsidRPr="00AA5BD2" w:rsidTr="00D93375">
        <w:tc>
          <w:tcPr>
            <w:tcW w:w="1042" w:type="dxa"/>
            <w:vMerge w:val="restart"/>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Номер лота</w:t>
            </w:r>
          </w:p>
        </w:tc>
        <w:tc>
          <w:tcPr>
            <w:tcW w:w="8244" w:type="dxa"/>
            <w:gridSpan w:val="3"/>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Предлагаемый товар</w:t>
            </w:r>
          </w:p>
        </w:tc>
      </w:tr>
      <w:tr w:rsidR="00DF5330" w:rsidRPr="00AA5BD2" w:rsidTr="00DF5330">
        <w:tc>
          <w:tcPr>
            <w:tcW w:w="1042" w:type="dxa"/>
            <w:vMerge/>
            <w:vAlign w:val="center"/>
          </w:tcPr>
          <w:p w:rsidR="00DF5330" w:rsidRPr="00AA5BD2" w:rsidRDefault="00DF5330" w:rsidP="00D93375">
            <w:pPr>
              <w:widowControl w:val="0"/>
              <w:spacing w:after="120"/>
              <w:jc w:val="center"/>
              <w:rPr>
                <w:rFonts w:ascii="GHEA Grapalat" w:hAnsi="GHEA Grapalat"/>
                <w:b/>
                <w:bCs/>
                <w:sz w:val="20"/>
              </w:rPr>
            </w:pPr>
          </w:p>
        </w:tc>
        <w:tc>
          <w:tcPr>
            <w:tcW w:w="2610" w:type="dxa"/>
            <w:vAlign w:val="center"/>
          </w:tcPr>
          <w:p w:rsidR="00DF5330" w:rsidRPr="00AA5BD2" w:rsidRDefault="00DF5330" w:rsidP="00D93375">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наименование</w:t>
            </w:r>
          </w:p>
        </w:tc>
        <w:tc>
          <w:tcPr>
            <w:tcW w:w="2977" w:type="dxa"/>
            <w:vAlign w:val="center"/>
          </w:tcPr>
          <w:p w:rsidR="00DF5330" w:rsidRPr="00AA5BD2" w:rsidRDefault="00DF5330" w:rsidP="00D93375">
            <w:pPr>
              <w:widowControl w:val="0"/>
              <w:spacing w:after="120"/>
              <w:jc w:val="center"/>
              <w:rPr>
                <w:rFonts w:ascii="GHEA Grapalat" w:hAnsi="GHEA Grapalat"/>
                <w:b/>
                <w:bCs/>
                <w:sz w:val="20"/>
              </w:rPr>
            </w:pPr>
            <w:r w:rsidRPr="00AA5BD2">
              <w:rPr>
                <w:rFonts w:ascii="GHEA Grapalat" w:hAnsi="GHEA Grapalat"/>
                <w:b/>
                <w:sz w:val="20"/>
              </w:rPr>
              <w:t>страна происхождения</w:t>
            </w:r>
          </w:p>
        </w:tc>
        <w:tc>
          <w:tcPr>
            <w:tcW w:w="2657" w:type="dxa"/>
            <w:vAlign w:val="center"/>
          </w:tcPr>
          <w:p w:rsidR="00DF5330" w:rsidRPr="00AA5BD2" w:rsidRDefault="00DF5330" w:rsidP="00D93375">
            <w:pPr>
              <w:widowControl w:val="0"/>
              <w:spacing w:after="120"/>
              <w:jc w:val="center"/>
              <w:rPr>
                <w:rFonts w:ascii="GHEA Grapalat" w:hAnsi="GHEA Grapalat"/>
                <w:b/>
                <w:bCs/>
                <w:sz w:val="20"/>
              </w:rPr>
            </w:pPr>
            <w:r w:rsidRPr="00AA5BD2">
              <w:rPr>
                <w:rFonts w:ascii="GHEA Grapalat" w:hAnsi="GHEA Grapalat"/>
                <w:b/>
                <w:sz w:val="20"/>
              </w:rPr>
              <w:t>технические характеристики</w:t>
            </w:r>
          </w:p>
        </w:tc>
      </w:tr>
      <w:tr w:rsidR="00DF5330" w:rsidRPr="00AA5BD2" w:rsidTr="00DF5330">
        <w:tc>
          <w:tcPr>
            <w:tcW w:w="1042"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r>
      <w:tr w:rsidR="00DF5330" w:rsidRPr="00AA5BD2" w:rsidTr="00DF5330">
        <w:tc>
          <w:tcPr>
            <w:tcW w:w="1042"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r>
      <w:tr w:rsidR="00DF5330" w:rsidRPr="00AA5BD2" w:rsidTr="00DF5330">
        <w:tc>
          <w:tcPr>
            <w:tcW w:w="1042"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Heading3"/>
              <w:keepNext w:val="0"/>
              <w:widowControl w:val="0"/>
              <w:spacing w:after="120" w:line="240" w:lineRule="auto"/>
              <w:jc w:val="left"/>
              <w:rPr>
                <w:rFonts w:ascii="GHEA Grapalat" w:hAnsi="GHEA Grapalat"/>
                <w:b/>
                <w:szCs w:val="24"/>
              </w:rPr>
            </w:pPr>
          </w:p>
        </w:tc>
      </w:tr>
    </w:tbl>
    <w:p w:rsidR="00EA63CF" w:rsidRPr="00AA5BD2" w:rsidRDefault="00EA63CF" w:rsidP="00D93375">
      <w:pPr>
        <w:widowControl w:val="0"/>
        <w:tabs>
          <w:tab w:val="left" w:pos="7371"/>
        </w:tabs>
        <w:jc w:val="center"/>
        <w:rPr>
          <w:rFonts w:ascii="GHEA Grapalat" w:hAnsi="GHEA Grapalat"/>
        </w:rPr>
      </w:pPr>
    </w:p>
    <w:p w:rsidR="00D93375" w:rsidRPr="00AA5BD2" w:rsidRDefault="00D93375" w:rsidP="00D93375">
      <w:pPr>
        <w:widowControl w:val="0"/>
        <w:tabs>
          <w:tab w:val="left" w:pos="7371"/>
        </w:tabs>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D9337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1D4D73">
      <w:pPr>
        <w:jc w:val="right"/>
        <w:rPr>
          <w:rFonts w:ascii="GHEA Grapalat" w:hAnsi="GHEA Grapalat"/>
        </w:rPr>
      </w:pPr>
      <w:r w:rsidRPr="00AA5BD2">
        <w:rPr>
          <w:rFonts w:ascii="GHEA Grapalat" w:hAnsi="GHEA Grapalat"/>
        </w:rPr>
        <w:t>М.П</w:t>
      </w:r>
    </w:p>
    <w:p w:rsidR="00D93375" w:rsidRPr="00AA5BD2" w:rsidRDefault="00D93375" w:rsidP="00C6146A">
      <w:pPr>
        <w:jc w:val="right"/>
        <w:rPr>
          <w:rFonts w:ascii="GHEA Grapalat" w:hAnsi="GHEA Grapalat"/>
        </w:rPr>
      </w:pPr>
    </w:p>
    <w:p w:rsidR="00104FDD" w:rsidRDefault="00104FDD">
      <w:pPr>
        <w:rPr>
          <w:ins w:id="1" w:author="Vardan" w:date="2019-06-13T07:44:00Z"/>
          <w:rFonts w:ascii="GHEA Grapalat" w:hAnsi="GHEA Grapalat"/>
          <w:b/>
        </w:rPr>
      </w:pPr>
      <w:ins w:id="2" w:author="Vardan" w:date="2019-06-13T07:44:00Z">
        <w:r>
          <w:rPr>
            <w:rFonts w:ascii="GHEA Grapalat" w:hAnsi="GHEA Grapalat"/>
            <w:b/>
          </w:rPr>
          <w:br w:type="page"/>
        </w:r>
      </w:ins>
    </w:p>
    <w:p w:rsidR="00071D1C" w:rsidRPr="00AA5BD2" w:rsidRDefault="00071D1C" w:rsidP="00DA3A61">
      <w:pPr>
        <w:pStyle w:val="BodyTextIndent3"/>
        <w:widowControl w:val="0"/>
        <w:spacing w:after="160"/>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DA3A61">
      <w:pPr>
        <w:pStyle w:val="BodyTextIndent3"/>
        <w:widowControl w:val="0"/>
        <w:spacing w:after="160"/>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E75993">
        <w:rPr>
          <w:rFonts w:ascii="GHEA Grapalat" w:hAnsi="GHEA Grapalat"/>
          <w:i/>
          <w:sz w:val="24"/>
          <w:szCs w:val="24"/>
          <w:lang w:val="en-US"/>
        </w:rPr>
        <w:t>AHD</w:t>
      </w:r>
      <w:r w:rsidR="00E75993" w:rsidRPr="00D7606A">
        <w:rPr>
          <w:rFonts w:ascii="GHEA Grapalat" w:hAnsi="GHEA Grapalat"/>
          <w:i/>
          <w:sz w:val="24"/>
          <w:szCs w:val="24"/>
        </w:rPr>
        <w:t>-</w:t>
      </w:r>
      <w:r w:rsidR="00E75993" w:rsidRPr="00AA5BD2">
        <w:rPr>
          <w:rFonts w:ascii="GHEA Grapalat" w:hAnsi="GHEA Grapalat"/>
          <w:i/>
          <w:sz w:val="24"/>
          <w:szCs w:val="24"/>
        </w:rPr>
        <w:t>GHAPDzB</w:t>
      </w:r>
      <w:r w:rsidR="00E75993" w:rsidRPr="00D7606A">
        <w:rPr>
          <w:rFonts w:ascii="GHEA Grapalat" w:hAnsi="GHEA Grapalat"/>
          <w:i/>
          <w:sz w:val="24"/>
          <w:szCs w:val="24"/>
        </w:rPr>
        <w:t>-20/</w:t>
      </w:r>
      <w:r w:rsidR="00AF40B6" w:rsidRPr="00ED35C0">
        <w:rPr>
          <w:rFonts w:ascii="GHEA Grapalat" w:hAnsi="GHEA Grapalat"/>
          <w:i/>
          <w:sz w:val="24"/>
          <w:szCs w:val="24"/>
        </w:rPr>
        <w:t>2</w:t>
      </w:r>
      <w:r w:rsidR="00E75993" w:rsidRPr="00D7606A">
        <w:rPr>
          <w:rFonts w:ascii="GHEA Grapalat" w:hAnsi="GHEA Grapalat"/>
          <w:i/>
          <w:sz w:val="24"/>
          <w:szCs w:val="24"/>
        </w:rPr>
        <w:t>-80</w:t>
      </w:r>
    </w:p>
    <w:p w:rsidR="00D93375" w:rsidRPr="00AA5BD2" w:rsidRDefault="00D93375" w:rsidP="00AC524C">
      <w:pPr>
        <w:widowControl w:val="0"/>
        <w:spacing w:after="160" w:line="360" w:lineRule="auto"/>
        <w:jc w:val="center"/>
        <w:rPr>
          <w:rFonts w:ascii="GHEA Grapalat" w:hAnsi="GHEA Grapalat"/>
          <w:i/>
        </w:rPr>
      </w:pPr>
    </w:p>
    <w:p w:rsidR="00606A9F" w:rsidRPr="00AA5BD2" w:rsidRDefault="00606A9F" w:rsidP="00AC524C">
      <w:pPr>
        <w:widowControl w:val="0"/>
        <w:spacing w:after="160" w:line="360" w:lineRule="auto"/>
        <w:jc w:val="center"/>
        <w:rPr>
          <w:rFonts w:ascii="GHEA Grapalat" w:hAnsi="GHEA Grapalat" w:cs="Times Armenian"/>
          <w:b/>
        </w:rPr>
      </w:pPr>
      <w:r w:rsidRPr="00AA5BD2">
        <w:rPr>
          <w:rFonts w:ascii="GHEA Grapalat" w:hAnsi="GHEA Grapalat"/>
          <w:b/>
        </w:rPr>
        <w:t>ДОГОВОР НА ПОСТАВКУ ТОВАРА</w:t>
      </w:r>
      <w:r w:rsidR="00AC524C"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AC524C">
      <w:pPr>
        <w:widowControl w:val="0"/>
        <w:spacing w:after="160" w:line="360" w:lineRule="auto"/>
        <w:jc w:val="center"/>
        <w:rPr>
          <w:rFonts w:ascii="GHEA Grapalat" w:hAnsi="GHEA Grapalat"/>
          <w:b/>
          <w:u w:val="single"/>
        </w:rPr>
      </w:pPr>
      <w:r w:rsidRPr="00AA5BD2">
        <w:rPr>
          <w:rFonts w:ascii="GHEA Grapalat" w:hAnsi="GHEA Grapalat"/>
          <w:b/>
        </w:rPr>
        <w:t>№ ____________________</w:t>
      </w:r>
    </w:p>
    <w:p w:rsidR="00606A9F" w:rsidRPr="00AA5BD2" w:rsidRDefault="00606A9F" w:rsidP="00DA3A61">
      <w:pPr>
        <w:widowControl w:val="0"/>
        <w:spacing w:after="160" w:line="360" w:lineRule="auto"/>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5776"/>
      </w:tblGrid>
      <w:tr w:rsidR="00EA63CF" w:rsidRPr="00AA5BD2" w:rsidTr="00EA63CF">
        <w:trPr>
          <w:jc w:val="center"/>
        </w:trPr>
        <w:tc>
          <w:tcPr>
            <w:tcW w:w="3510" w:type="dxa"/>
          </w:tcPr>
          <w:p w:rsidR="00EA63CF" w:rsidRPr="00AA5BD2" w:rsidRDefault="00EA63CF" w:rsidP="00EA63CF">
            <w:pPr>
              <w:widowControl w:val="0"/>
              <w:spacing w:after="160" w:line="360" w:lineRule="auto"/>
              <w:ind w:left="284"/>
              <w:rPr>
                <w:rFonts w:ascii="GHEA Grapalat" w:hAnsi="GHEA Grapalat" w:cs="Sylfaen"/>
              </w:rPr>
            </w:pPr>
            <w:r w:rsidRPr="00AA5BD2">
              <w:rPr>
                <w:rFonts w:ascii="GHEA Grapalat" w:hAnsi="GHEA Grapalat"/>
              </w:rPr>
              <w:t>г.</w:t>
            </w:r>
          </w:p>
        </w:tc>
        <w:tc>
          <w:tcPr>
            <w:tcW w:w="5776" w:type="dxa"/>
          </w:tcPr>
          <w:p w:rsidR="00EA63CF" w:rsidRPr="00AA5BD2" w:rsidRDefault="00EA63CF" w:rsidP="00EA63CF">
            <w:pPr>
              <w:widowControl w:val="0"/>
              <w:tabs>
                <w:tab w:val="left" w:pos="885"/>
                <w:tab w:val="left" w:pos="1877"/>
                <w:tab w:val="left" w:pos="2869"/>
                <w:tab w:val="left" w:pos="8865"/>
              </w:tabs>
              <w:spacing w:after="160" w:line="360" w:lineRule="auto"/>
              <w:jc w:val="right"/>
              <w:rPr>
                <w:rFonts w:ascii="GHEA Grapalat" w:hAnsi="GHEA Grapalat" w:cs="Sylfaen"/>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p>
        </w:tc>
      </w:tr>
    </w:tbl>
    <w:p w:rsidR="00EA63CF" w:rsidRPr="00AA5BD2" w:rsidRDefault="00EA63CF" w:rsidP="00DA3A61">
      <w:pPr>
        <w:widowControl w:val="0"/>
        <w:spacing w:after="160" w:line="360" w:lineRule="auto"/>
        <w:jc w:val="center"/>
        <w:rPr>
          <w:rFonts w:ascii="GHEA Grapalat" w:hAnsi="GHEA Grapalat" w:cs="Sylfaen"/>
        </w:rPr>
      </w:pPr>
    </w:p>
    <w:p w:rsidR="00D93375" w:rsidRPr="00AA5BD2" w:rsidRDefault="00D93375" w:rsidP="00EA63CF">
      <w:pPr>
        <w:widowControl w:val="0"/>
        <w:spacing w:after="160" w:line="360" w:lineRule="auto"/>
        <w:ind w:firstLine="567"/>
        <w:jc w:val="both"/>
        <w:rPr>
          <w:rFonts w:ascii="GHEA Grapalat" w:hAnsi="GHEA Grapalat"/>
        </w:rPr>
      </w:pPr>
      <w:r w:rsidRPr="00AA5BD2">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DA3A61">
      <w:pPr>
        <w:widowControl w:val="0"/>
        <w:spacing w:after="160" w:line="360" w:lineRule="auto"/>
        <w:ind w:firstLine="709"/>
        <w:jc w:val="center"/>
        <w:rPr>
          <w:rFonts w:ascii="GHEA Grapalat" w:hAnsi="GHEA Grapalat"/>
          <w:b/>
        </w:rPr>
      </w:pPr>
    </w:p>
    <w:p w:rsidR="00606A9F" w:rsidRPr="00AA5BD2" w:rsidRDefault="00606A9F" w:rsidP="00EA63CF">
      <w:pPr>
        <w:widowControl w:val="0"/>
        <w:spacing w:after="160" w:line="360" w:lineRule="auto"/>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AC524C" w:rsidRPr="00AA5BD2" w:rsidRDefault="00AC524C">
      <w:pPr>
        <w:rPr>
          <w:rFonts w:ascii="GHEA Grapalat" w:hAnsi="GHEA Grapalat" w:cs="Times Armenian"/>
        </w:rPr>
      </w:pPr>
      <w:r w:rsidRPr="00AA5BD2">
        <w:rPr>
          <w:rFonts w:ascii="GHEA Grapalat" w:hAnsi="GHEA Grapalat" w:cs="Times Armenian"/>
        </w:rPr>
        <w:br w:type="page"/>
      </w:r>
    </w:p>
    <w:p w:rsidR="00606A9F" w:rsidRPr="00AA5BD2" w:rsidRDefault="00606A9F" w:rsidP="008818E3">
      <w:pPr>
        <w:widowControl w:val="0"/>
        <w:spacing w:after="160" w:line="360" w:lineRule="auto"/>
        <w:jc w:val="center"/>
        <w:rPr>
          <w:rFonts w:ascii="GHEA Grapalat" w:hAnsi="GHEA Grapalat"/>
          <w:b/>
        </w:rPr>
      </w:pPr>
      <w:r w:rsidRPr="00AA5BD2">
        <w:rPr>
          <w:rFonts w:ascii="GHEA Grapalat" w:hAnsi="GHEA Grapalat"/>
          <w:b/>
        </w:rPr>
        <w:lastRenderedPageBreak/>
        <w:t>2. ПРАВА И ОБЯЗАННОСТИ СТОРОН</w:t>
      </w:r>
    </w:p>
    <w:p w:rsidR="00606A9F" w:rsidRPr="00AA5BD2" w:rsidRDefault="00606A9F" w:rsidP="00AC524C">
      <w:pPr>
        <w:widowControl w:val="0"/>
        <w:tabs>
          <w:tab w:val="left" w:pos="1134"/>
        </w:tabs>
        <w:spacing w:after="160" w:line="360" w:lineRule="auto"/>
        <w:ind w:firstLine="567"/>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восполнения недопереданного количества  товара;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AC524C">
      <w:pPr>
        <w:widowControl w:val="0"/>
        <w:tabs>
          <w:tab w:val="left" w:pos="1134"/>
        </w:tabs>
        <w:spacing w:after="160" w:line="360" w:lineRule="auto"/>
        <w:ind w:firstLine="567"/>
        <w:jc w:val="both"/>
        <w:rPr>
          <w:rFonts w:ascii="GHEA Grapalat" w:hAnsi="GHEA Grapalat"/>
        </w:rPr>
      </w:pP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lastRenderedPageBreak/>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AC524C">
      <w:pPr>
        <w:widowControl w:val="0"/>
        <w:tabs>
          <w:tab w:val="left" w:pos="1134"/>
        </w:tabs>
        <w:spacing w:after="160" w:line="360" w:lineRule="auto"/>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 ___</w:t>
      </w:r>
      <w:r w:rsidR="00AC524C" w:rsidRPr="00AA5BD2">
        <w:rPr>
          <w:rFonts w:ascii="GHEA Grapalat" w:hAnsi="GHEA Grapalat"/>
        </w:rPr>
        <w:t>_________</w:t>
      </w:r>
      <w:r w:rsidRPr="00AA5BD2">
        <w:rPr>
          <w:rFonts w:ascii="GHEA Grapalat" w:hAnsi="GHEA Grapalat"/>
        </w:rPr>
        <w:t>____ дней;</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AC524C">
      <w:pPr>
        <w:widowControl w:val="0"/>
        <w:tabs>
          <w:tab w:val="left" w:pos="1134"/>
        </w:tabs>
        <w:spacing w:after="160" w:line="360" w:lineRule="auto"/>
        <w:ind w:firstLine="567"/>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lastRenderedPageBreak/>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AC524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381BC0">
      <w:pPr>
        <w:widowControl w:val="0"/>
        <w:tabs>
          <w:tab w:val="left" w:pos="1134"/>
        </w:tabs>
        <w:spacing w:after="160" w:line="360" w:lineRule="auto"/>
        <w:ind w:firstLine="567"/>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AA5BD2" w:rsidRDefault="00606A9F" w:rsidP="00381BC0">
      <w:pPr>
        <w:widowControl w:val="0"/>
        <w:tabs>
          <w:tab w:val="left" w:pos="1276"/>
        </w:tabs>
        <w:spacing w:after="160" w:line="360" w:lineRule="auto"/>
        <w:ind w:firstLine="567"/>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AC524C">
      <w:pPr>
        <w:widowControl w:val="0"/>
        <w:spacing w:after="160" w:line="360" w:lineRule="auto"/>
        <w:ind w:firstLine="567"/>
        <w:jc w:val="both"/>
        <w:rPr>
          <w:rFonts w:ascii="GHEA Grapalat" w:hAnsi="GHEA Grapalat"/>
        </w:rPr>
      </w:pPr>
    </w:p>
    <w:p w:rsidR="00606A9F" w:rsidRPr="00AA5BD2" w:rsidRDefault="00606A9F" w:rsidP="000D4651">
      <w:pPr>
        <w:widowControl w:val="0"/>
        <w:tabs>
          <w:tab w:val="left" w:pos="1134"/>
        </w:tabs>
        <w:spacing w:after="160" w:line="336" w:lineRule="auto"/>
        <w:ind w:firstLine="567"/>
        <w:jc w:val="both"/>
        <w:rPr>
          <w:rFonts w:ascii="GHEA Grapalat" w:hAnsi="GHEA Grapalat"/>
          <w:b/>
        </w:rPr>
      </w:pPr>
      <w:r w:rsidRPr="00AA5BD2">
        <w:rPr>
          <w:rFonts w:ascii="GHEA Grapalat" w:hAnsi="GHEA Grapalat"/>
          <w:b/>
        </w:rPr>
        <w:lastRenderedPageBreak/>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0D4651">
      <w:pPr>
        <w:widowControl w:val="0"/>
        <w:tabs>
          <w:tab w:val="left" w:pos="1276"/>
        </w:tabs>
        <w:spacing w:after="160" w:line="336" w:lineRule="auto"/>
        <w:ind w:firstLine="567"/>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lastRenderedPageBreak/>
        <w:t>3. ЦЕНА ДОГОВОРА И ПОРЯДОК ОПЛАТЫ</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Цена договора составляет ________________ драмов Республики Армения, включая НДС</w:t>
      </w:r>
      <w:r w:rsidR="003900FC" w:rsidRPr="00AA5BD2">
        <w:rPr>
          <w:rStyle w:val="FootnoteReference"/>
          <w:rFonts w:ascii="GHEA Grapalat" w:hAnsi="GHEA Grapalat"/>
        </w:rPr>
        <w:footnoteReference w:customMarkFollows="1" w:id="10"/>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0D4651">
      <w:pPr>
        <w:widowControl w:val="0"/>
        <w:spacing w:after="160" w:line="360" w:lineRule="auto"/>
        <w:ind w:firstLine="567"/>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3.2</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00BF2041" w:rsidRPr="00AA5BD2">
        <w:rPr>
          <w:rStyle w:val="FootnoteReference"/>
          <w:rFonts w:ascii="GHEA Grapalat" w:hAnsi="GHEA Grapalat"/>
        </w:rPr>
        <w:footnoteReference w:customMarkFollows="1" w:id="11"/>
        <w:t>18</w:t>
      </w:r>
      <w:r w:rsidR="000D4651"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3.3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lastRenderedPageBreak/>
        <w:t>4. КАЧЕСТВО И ГАРАНТИЯ ТОВАРА</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5. ПЕРЕДАЧА И ПРИЕМ ТОВАРА</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5.1.</w:t>
      </w:r>
      <w:r>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Default="00B97C82" w:rsidP="00B97C82">
      <w:pPr>
        <w:widowControl w:val="0"/>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B97C82" w:rsidRDefault="00B97C82" w:rsidP="00B97C82">
      <w:pPr>
        <w:widowControl w:val="0"/>
        <w:tabs>
          <w:tab w:val="left" w:pos="1134"/>
        </w:tabs>
        <w:spacing w:after="160" w:line="360" w:lineRule="auto"/>
        <w:ind w:firstLine="567"/>
        <w:jc w:val="both"/>
        <w:rPr>
          <w:rFonts w:ascii="GHEA Grapalat" w:hAnsi="GHEA Grapalat"/>
        </w:rPr>
      </w:pPr>
      <w:r>
        <w:rPr>
          <w:rFonts w:ascii="GHEA Grapalat" w:hAnsi="GHEA Grapalat"/>
        </w:rPr>
        <w:t>5.3.</w:t>
      </w:r>
      <w:r>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97C82" w:rsidRDefault="00B97C82" w:rsidP="00B97C82">
      <w:pPr>
        <w:widowControl w:val="0"/>
        <w:tabs>
          <w:tab w:val="left" w:pos="1134"/>
        </w:tabs>
        <w:spacing w:after="160" w:line="360" w:lineRule="auto"/>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w:t>
      </w:r>
      <w:r>
        <w:rPr>
          <w:rFonts w:ascii="GHEA Grapalat" w:hAnsi="GHEA Grapalat"/>
        </w:rPr>
        <w:lastRenderedPageBreak/>
        <w:t xml:space="preserve">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DA3A61">
      <w:pPr>
        <w:widowControl w:val="0"/>
        <w:spacing w:after="160" w:line="360" w:lineRule="auto"/>
        <w:ind w:firstLine="720"/>
        <w:jc w:val="both"/>
        <w:rPr>
          <w:rFonts w:ascii="GHEA Grapalat" w:hAnsi="GHEA Grapalat" w:cs="Sylfaen"/>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0D4651">
      <w:pPr>
        <w:widowControl w:val="0"/>
        <w:tabs>
          <w:tab w:val="left" w:pos="1134"/>
        </w:tabs>
        <w:spacing w:after="160" w:line="360" w:lineRule="auto"/>
        <w:ind w:firstLine="567"/>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286A1E" w:rsidRPr="00AA5BD2">
        <w:rPr>
          <w:rStyle w:val="FootnoteReference"/>
          <w:rFonts w:ascii="GHEA Grapalat" w:hAnsi="GHEA Grapalat"/>
        </w:rPr>
        <w:footnoteReference w:customMarkFollows="1" w:id="12"/>
        <w:t>20</w:t>
      </w:r>
      <w:r w:rsidRPr="00AA5BD2">
        <w:rPr>
          <w:rFonts w:ascii="GHEA Grapalat" w:hAnsi="GHEA Grapalat"/>
        </w:rPr>
        <w:t>.</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lastRenderedPageBreak/>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0D4651">
      <w:pPr>
        <w:widowControl w:val="0"/>
        <w:spacing w:after="160" w:line="360" w:lineRule="auto"/>
        <w:ind w:firstLine="567"/>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8. ИНЫЕ УСЛОВИЯ</w:t>
      </w:r>
    </w:p>
    <w:p w:rsidR="00606A9F" w:rsidRPr="00AA5BD2" w:rsidRDefault="00606A9F" w:rsidP="000D4651">
      <w:pPr>
        <w:widowControl w:val="0"/>
        <w:tabs>
          <w:tab w:val="left" w:pos="1134"/>
        </w:tabs>
        <w:spacing w:after="160" w:line="360" w:lineRule="auto"/>
        <w:ind w:firstLine="567"/>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0D4651">
      <w:pPr>
        <w:widowControl w:val="0"/>
        <w:tabs>
          <w:tab w:val="left" w:pos="1276"/>
        </w:tabs>
        <w:spacing w:after="160" w:line="360" w:lineRule="auto"/>
        <w:ind w:firstLine="567"/>
        <w:jc w:val="both"/>
        <w:rPr>
          <w:rFonts w:ascii="GHEA Grapalat" w:hAnsi="GHEA Grapalat" w:cs="Sylfaen"/>
        </w:rPr>
      </w:pPr>
      <w:r w:rsidRPr="00AA5BD2">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AA5BD2">
        <w:rPr>
          <w:rFonts w:ascii="GHEA Grapalat" w:hAnsi="GHEA Grapalat"/>
        </w:rPr>
        <w:lastRenderedPageBreak/>
        <w:t>Республики Армения</w:t>
      </w:r>
      <w:r w:rsidR="00B94120" w:rsidRPr="00AA5BD2">
        <w:rPr>
          <w:rStyle w:val="FootnoteReference"/>
          <w:rFonts w:ascii="GHEA Grapalat" w:hAnsi="GHEA Grapalat"/>
        </w:rPr>
        <w:footnoteReference w:customMarkFollows="1" w:id="13"/>
        <w:t>21</w:t>
      </w:r>
      <w:r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0D4651">
      <w:pPr>
        <w:widowControl w:val="0"/>
        <w:tabs>
          <w:tab w:val="left" w:pos="1134"/>
        </w:tabs>
        <w:spacing w:after="160" w:line="360" w:lineRule="auto"/>
        <w:ind w:firstLine="567"/>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0D4651">
      <w:pPr>
        <w:widowControl w:val="0"/>
        <w:tabs>
          <w:tab w:val="left" w:pos="1134"/>
        </w:tabs>
        <w:spacing w:after="160" w:line="336" w:lineRule="auto"/>
        <w:ind w:firstLine="567"/>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0D4651">
      <w:pPr>
        <w:widowControl w:val="0"/>
        <w:spacing w:after="160" w:line="336" w:lineRule="auto"/>
        <w:ind w:firstLine="567"/>
        <w:jc w:val="both"/>
        <w:rPr>
          <w:rFonts w:ascii="GHEA Grapalat" w:hAnsi="GHEA Grapalat" w:cs="Sylfaen"/>
        </w:rPr>
      </w:pPr>
      <w:r w:rsidRPr="00AA5BD2">
        <w:rPr>
          <w:rFonts w:ascii="GHEA Grapalat" w:hAnsi="GHEA Grapalat"/>
          <w:spacing w:val="-6"/>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0D4651">
      <w:pPr>
        <w:widowControl w:val="0"/>
        <w:spacing w:after="160" w:line="336" w:lineRule="auto"/>
        <w:ind w:firstLine="567"/>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0D4651">
      <w:pPr>
        <w:widowControl w:val="0"/>
        <w:tabs>
          <w:tab w:val="left" w:pos="1134"/>
        </w:tabs>
        <w:spacing w:after="160" w:line="336" w:lineRule="auto"/>
        <w:ind w:firstLine="567"/>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0D4651">
      <w:pPr>
        <w:widowControl w:val="0"/>
        <w:tabs>
          <w:tab w:val="left" w:pos="1134"/>
        </w:tabs>
        <w:spacing w:after="160" w:line="336" w:lineRule="auto"/>
        <w:ind w:firstLine="567"/>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B97C8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FootnoteReference"/>
          <w:rFonts w:ascii="GHEA Grapalat" w:hAnsi="GHEA Grapalat"/>
        </w:rPr>
        <w:footnoteReference w:customMarkFollows="1" w:id="14"/>
        <w:t>22</w:t>
      </w:r>
      <w:r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FootnoteReference"/>
          <w:rFonts w:ascii="GHEA Grapalat" w:hAnsi="GHEA Grapalat"/>
        </w:rPr>
        <w:footnoteReference w:customMarkFollows="1" w:id="15"/>
        <w:t>23</w:t>
      </w:r>
      <w:r w:rsidRPr="00AA5BD2">
        <w:rPr>
          <w:rFonts w:ascii="GHEA Grapalat" w:hAnsi="GHEA Grapalat"/>
        </w:rPr>
        <w:t>.</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w:t>
      </w:r>
      <w:r w:rsidR="005124C0" w:rsidRPr="00AA5BD2">
        <w:rPr>
          <w:rFonts w:ascii="GHEA Grapalat" w:hAnsi="GHEA Grapalat"/>
        </w:rPr>
        <w:lastRenderedPageBreak/>
        <w:t xml:space="preserve">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0D4651">
      <w:pPr>
        <w:widowControl w:val="0"/>
        <w:tabs>
          <w:tab w:val="left" w:pos="1134"/>
        </w:tabs>
        <w:spacing w:after="160" w:line="360" w:lineRule="auto"/>
        <w:ind w:firstLine="567"/>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0D4651">
      <w:pPr>
        <w:widowControl w:val="0"/>
        <w:spacing w:after="160" w:line="360" w:lineRule="auto"/>
        <w:ind w:firstLine="567"/>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w:t>
      </w:r>
      <w:r w:rsidRPr="00AA5BD2">
        <w:rPr>
          <w:rFonts w:ascii="GHEA Grapalat" w:hAnsi="GHEA Grapalat"/>
        </w:rPr>
        <w:lastRenderedPageBreak/>
        <w:t>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0D4651">
      <w:pPr>
        <w:widowControl w:val="0"/>
        <w:tabs>
          <w:tab w:val="left" w:pos="1276"/>
        </w:tabs>
        <w:spacing w:after="160" w:line="360" w:lineRule="auto"/>
        <w:ind w:firstLine="567"/>
        <w:jc w:val="both"/>
        <w:rPr>
          <w:rFonts w:ascii="GHEA Grapalat" w:hAnsi="GHEA Grapalat"/>
        </w:rPr>
      </w:pPr>
      <w:r w:rsidRPr="00AA5BD2">
        <w:rPr>
          <w:rFonts w:ascii="GHEA Grapalat" w:hAnsi="GHEA Grapalat"/>
        </w:rPr>
        <w:t>8.15</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AA5BD2">
        <w:rPr>
          <w:rStyle w:val="FootnoteReference"/>
          <w:rFonts w:ascii="GHEA Grapalat" w:hAnsi="GHEA Grapalat"/>
        </w:rPr>
        <w:footnoteReference w:customMarkFollows="1" w:id="16"/>
        <w:t>24</w:t>
      </w:r>
    </w:p>
    <w:p w:rsidR="00606A9F" w:rsidRPr="00AA5BD2" w:rsidRDefault="00606A9F" w:rsidP="000D4651">
      <w:pPr>
        <w:widowControl w:val="0"/>
        <w:spacing w:after="160" w:line="360" w:lineRule="auto"/>
        <w:ind w:firstLine="567"/>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8818E3">
            <w:pPr>
              <w:widowControl w:val="0"/>
              <w:spacing w:after="160" w:line="360" w:lineRule="auto"/>
              <w:jc w:val="center"/>
              <w:rPr>
                <w:rFonts w:ascii="GHEA Grapalat" w:hAnsi="GHEA Grapalat" w:cs="Sylfaen"/>
                <w:b/>
                <w:bCs/>
              </w:rPr>
            </w:pPr>
            <w:r w:rsidRPr="00AA5BD2">
              <w:rPr>
                <w:rFonts w:ascii="GHEA Grapalat" w:hAnsi="GHEA Grapalat"/>
                <w:b/>
              </w:rPr>
              <w:lastRenderedPageBreak/>
              <w:t>ПОКУПАТЕЛЬ</w:t>
            </w:r>
          </w:p>
          <w:p w:rsidR="00D93375" w:rsidRPr="00AA5BD2" w:rsidRDefault="00D93375" w:rsidP="008818E3">
            <w:pPr>
              <w:widowControl w:val="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8818E3">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D93375" w:rsidRPr="00AA5BD2" w:rsidRDefault="00D93375" w:rsidP="008818E3">
            <w:pPr>
              <w:widowControl w:val="0"/>
              <w:spacing w:after="160" w:line="360" w:lineRule="auto"/>
              <w:jc w:val="center"/>
              <w:rPr>
                <w:rFonts w:ascii="GHEA Grapalat" w:hAnsi="GHEA Grapalat"/>
              </w:rPr>
            </w:pPr>
          </w:p>
        </w:tc>
        <w:tc>
          <w:tcPr>
            <w:tcW w:w="4343" w:type="dxa"/>
          </w:tcPr>
          <w:p w:rsidR="00D93375" w:rsidRPr="00AA5BD2" w:rsidRDefault="00D93375" w:rsidP="008818E3">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D93375" w:rsidRPr="00AA5BD2" w:rsidRDefault="00D93375" w:rsidP="008818E3">
            <w:pPr>
              <w:widowControl w:val="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8818E3">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DA3A61">
      <w:pPr>
        <w:widowControl w:val="0"/>
        <w:spacing w:after="160" w:line="360" w:lineRule="auto"/>
        <w:ind w:firstLine="720"/>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jc w:val="right"/>
        <w:rPr>
          <w:rFonts w:ascii="GHEA Grapalat" w:hAnsi="GHEA Grapalat"/>
        </w:rPr>
        <w:sectPr w:rsidR="00606A9F" w:rsidRPr="00AA5BD2" w:rsidSect="00C6146A">
          <w:footerReference w:type="default" r:id="rId13"/>
          <w:pgSz w:w="11906" w:h="16838" w:code="9"/>
          <w:pgMar w:top="1276" w:right="1418" w:bottom="1418" w:left="1418" w:header="562" w:footer="562" w:gutter="0"/>
          <w:cols w:space="720"/>
          <w:titlePg/>
          <w:docGrid w:linePitch="326"/>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jc w:val="center"/>
        <w:rPr>
          <w:rFonts w:ascii="GHEA Grapalat" w:hAnsi="GHEA Grapalat"/>
        </w:rPr>
      </w:pP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17"/>
        <w:sym w:font="Symbol" w:char="F02A"/>
      </w:r>
    </w:p>
    <w:p w:rsidR="00606A9F" w:rsidRPr="00AA5BD2" w:rsidRDefault="00606A9F" w:rsidP="000D4651">
      <w:pPr>
        <w:widowControl w:val="0"/>
        <w:spacing w:after="160" w:line="360" w:lineRule="auto"/>
        <w:jc w:val="right"/>
        <w:rPr>
          <w:rFonts w:ascii="GHEA Grapalat" w:hAnsi="GHEA Grapalat"/>
        </w:rPr>
      </w:pPr>
      <w:r w:rsidRPr="00AA5BD2">
        <w:rPr>
          <w:rFonts w:ascii="GHEA Grapalat" w:hAnsi="GHEA Grapalat"/>
        </w:rPr>
        <w:t>драмов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8"/>
        <w:gridCol w:w="1453"/>
        <w:gridCol w:w="1605"/>
        <w:gridCol w:w="409"/>
        <w:gridCol w:w="351"/>
        <w:gridCol w:w="766"/>
        <w:gridCol w:w="1395"/>
        <w:gridCol w:w="943"/>
        <w:gridCol w:w="1239"/>
        <w:gridCol w:w="138"/>
        <w:gridCol w:w="1080"/>
        <w:gridCol w:w="983"/>
        <w:gridCol w:w="605"/>
        <w:gridCol w:w="1070"/>
        <w:gridCol w:w="703"/>
      </w:tblGrid>
      <w:tr w:rsidR="00606A9F" w:rsidRPr="00AA5BD2" w:rsidTr="001939BE">
        <w:trPr>
          <w:jc w:val="center"/>
        </w:trPr>
        <w:tc>
          <w:tcPr>
            <w:tcW w:w="14218" w:type="dxa"/>
            <w:gridSpan w:val="15"/>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1939BE" w:rsidRPr="00AA5BD2" w:rsidTr="001939BE">
        <w:trPr>
          <w:trHeight w:val="219"/>
          <w:jc w:val="center"/>
        </w:trPr>
        <w:tc>
          <w:tcPr>
            <w:tcW w:w="1478"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453" w:type="dxa"/>
            <w:vMerge w:val="restart"/>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2014" w:type="dxa"/>
            <w:gridSpan w:val="2"/>
            <w:vMerge w:val="restart"/>
            <w:vAlign w:val="center"/>
          </w:tcPr>
          <w:p w:rsidR="001939BE" w:rsidRPr="00AA5BD2" w:rsidRDefault="001939BE" w:rsidP="001939BE">
            <w:pPr>
              <w:widowControl w:val="0"/>
              <w:spacing w:after="120"/>
              <w:jc w:val="center"/>
              <w:rPr>
                <w:rFonts w:ascii="GHEA Grapalat" w:hAnsi="GHEA Grapalat"/>
                <w:sz w:val="16"/>
                <w:szCs w:val="16"/>
                <w:lang w:val="en-US"/>
              </w:rPr>
            </w:pPr>
            <w:r w:rsidRPr="00AA5BD2">
              <w:rPr>
                <w:rFonts w:ascii="GHEA Grapalat" w:hAnsi="GHEA Grapalat"/>
                <w:sz w:val="16"/>
                <w:szCs w:val="16"/>
              </w:rPr>
              <w:t xml:space="preserve">наименование </w:t>
            </w:r>
          </w:p>
        </w:tc>
        <w:tc>
          <w:tcPr>
            <w:tcW w:w="1117" w:type="dxa"/>
            <w:gridSpan w:val="2"/>
            <w:vMerge w:val="restart"/>
            <w:vAlign w:val="center"/>
          </w:tcPr>
          <w:p w:rsidR="001939BE" w:rsidRPr="00AA5BD2" w:rsidRDefault="001939BE" w:rsidP="001939BE">
            <w:pPr>
              <w:widowControl w:val="0"/>
              <w:spacing w:after="120"/>
              <w:jc w:val="center"/>
              <w:rPr>
                <w:rFonts w:ascii="GHEA Grapalat" w:hAnsi="GHEA Grapalat"/>
                <w:sz w:val="16"/>
                <w:szCs w:val="16"/>
              </w:rPr>
            </w:pPr>
            <w:r w:rsidRPr="00AA5BD2">
              <w:rPr>
                <w:rFonts w:ascii="GHEA Grapalat" w:hAnsi="GHEA Grapalat"/>
                <w:sz w:val="16"/>
                <w:szCs w:val="16"/>
              </w:rPr>
              <w:t xml:space="preserve">наименование производителя </w:t>
            </w:r>
          </w:p>
        </w:tc>
        <w:tc>
          <w:tcPr>
            <w:tcW w:w="1395"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техническая характеристика</w:t>
            </w:r>
          </w:p>
        </w:tc>
        <w:tc>
          <w:tcPr>
            <w:tcW w:w="943" w:type="dxa"/>
            <w:vMerge w:val="restart"/>
            <w:vAlign w:val="center"/>
          </w:tcPr>
          <w:p w:rsidR="001939BE" w:rsidRPr="001939BE" w:rsidRDefault="001939BE" w:rsidP="000E6A49">
            <w:pPr>
              <w:jc w:val="center"/>
              <w:rPr>
                <w:rFonts w:ascii="GHEA Grapalat" w:hAnsi="GHEA Grapalat"/>
                <w:sz w:val="16"/>
                <w:szCs w:val="16"/>
              </w:rPr>
            </w:pPr>
            <w:r w:rsidRPr="001939BE">
              <w:rPr>
                <w:rFonts w:ascii="GHEA Grapalat" w:hAnsi="GHEA Grapalat"/>
                <w:sz w:val="16"/>
                <w:szCs w:val="16"/>
              </w:rPr>
              <w:t>единица измерения</w:t>
            </w:r>
          </w:p>
          <w:p w:rsidR="001939BE" w:rsidRPr="001939BE" w:rsidRDefault="001939BE" w:rsidP="000E6A49">
            <w:pPr>
              <w:jc w:val="center"/>
              <w:rPr>
                <w:rFonts w:ascii="GHEA Grapalat" w:hAnsi="GHEA Grapalat"/>
                <w:sz w:val="16"/>
                <w:szCs w:val="16"/>
              </w:rPr>
            </w:pPr>
            <w:r w:rsidRPr="001939BE">
              <w:rPr>
                <w:rFonts w:ascii="GHEA Grapalat" w:hAnsi="GHEA Grapalat"/>
                <w:sz w:val="16"/>
                <w:szCs w:val="16"/>
              </w:rPr>
              <w:t>кг</w:t>
            </w:r>
          </w:p>
        </w:tc>
        <w:tc>
          <w:tcPr>
            <w:tcW w:w="1377" w:type="dxa"/>
            <w:gridSpan w:val="2"/>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цена единицы/драмов РА</w:t>
            </w:r>
          </w:p>
        </w:tc>
        <w:tc>
          <w:tcPr>
            <w:tcW w:w="1080"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общая цена/драмов РА</w:t>
            </w:r>
          </w:p>
        </w:tc>
        <w:tc>
          <w:tcPr>
            <w:tcW w:w="983"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общее количество</w:t>
            </w:r>
          </w:p>
        </w:tc>
        <w:tc>
          <w:tcPr>
            <w:tcW w:w="2378" w:type="dxa"/>
            <w:gridSpan w:val="3"/>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поставка</w:t>
            </w:r>
          </w:p>
        </w:tc>
      </w:tr>
      <w:tr w:rsidR="001939BE" w:rsidRPr="00AA5BD2" w:rsidTr="001939BE">
        <w:trPr>
          <w:trHeight w:val="445"/>
          <w:jc w:val="center"/>
        </w:trPr>
        <w:tc>
          <w:tcPr>
            <w:tcW w:w="1478"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45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2014" w:type="dxa"/>
            <w:gridSpan w:val="2"/>
            <w:vMerge/>
            <w:vAlign w:val="center"/>
          </w:tcPr>
          <w:p w:rsidR="001939BE" w:rsidRPr="00AA5BD2" w:rsidRDefault="001939BE" w:rsidP="000D4651">
            <w:pPr>
              <w:widowControl w:val="0"/>
              <w:spacing w:after="120"/>
              <w:jc w:val="center"/>
              <w:rPr>
                <w:rFonts w:ascii="GHEA Grapalat" w:hAnsi="GHEA Grapalat"/>
                <w:sz w:val="16"/>
                <w:szCs w:val="16"/>
              </w:rPr>
            </w:pPr>
          </w:p>
        </w:tc>
        <w:tc>
          <w:tcPr>
            <w:tcW w:w="1117" w:type="dxa"/>
            <w:gridSpan w:val="2"/>
            <w:vMerge/>
            <w:vAlign w:val="center"/>
          </w:tcPr>
          <w:p w:rsidR="001939BE" w:rsidRPr="00AA5BD2" w:rsidRDefault="001939BE" w:rsidP="000D4651">
            <w:pPr>
              <w:widowControl w:val="0"/>
              <w:spacing w:after="120"/>
              <w:jc w:val="center"/>
              <w:rPr>
                <w:rFonts w:ascii="GHEA Grapalat" w:hAnsi="GHEA Grapalat"/>
                <w:sz w:val="16"/>
                <w:szCs w:val="16"/>
              </w:rPr>
            </w:pPr>
          </w:p>
        </w:tc>
        <w:tc>
          <w:tcPr>
            <w:tcW w:w="1395"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4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377" w:type="dxa"/>
            <w:gridSpan w:val="2"/>
            <w:vMerge/>
            <w:vAlign w:val="center"/>
          </w:tcPr>
          <w:p w:rsidR="001939BE" w:rsidRPr="00AA5BD2" w:rsidRDefault="001939BE" w:rsidP="000D4651">
            <w:pPr>
              <w:widowControl w:val="0"/>
              <w:spacing w:after="120"/>
              <w:jc w:val="center"/>
              <w:rPr>
                <w:rFonts w:ascii="GHEA Grapalat" w:hAnsi="GHEA Grapalat"/>
                <w:sz w:val="16"/>
                <w:szCs w:val="16"/>
              </w:rPr>
            </w:pPr>
          </w:p>
        </w:tc>
        <w:tc>
          <w:tcPr>
            <w:tcW w:w="1080"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8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605" w:type="dxa"/>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адрес</w:t>
            </w:r>
          </w:p>
        </w:tc>
        <w:tc>
          <w:tcPr>
            <w:tcW w:w="1070" w:type="dxa"/>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подлежащее поставке количество товара</w:t>
            </w:r>
          </w:p>
        </w:tc>
        <w:tc>
          <w:tcPr>
            <w:tcW w:w="703" w:type="dxa"/>
            <w:vAlign w:val="center"/>
          </w:tcPr>
          <w:p w:rsidR="001939BE" w:rsidRPr="00AA5BD2" w:rsidRDefault="001939BE" w:rsidP="000D4651">
            <w:pPr>
              <w:widowControl w:val="0"/>
              <w:spacing w:after="120"/>
              <w:jc w:val="center"/>
              <w:rPr>
                <w:rFonts w:ascii="GHEA Grapalat" w:hAnsi="GHEA Grapalat"/>
                <w:sz w:val="16"/>
                <w:szCs w:val="16"/>
                <w:lang w:val="en-US"/>
              </w:rPr>
            </w:pPr>
            <w:r w:rsidRPr="00AA5BD2">
              <w:rPr>
                <w:rFonts w:ascii="GHEA Grapalat" w:hAnsi="GHEA Grapalat"/>
                <w:sz w:val="16"/>
                <w:szCs w:val="16"/>
              </w:rPr>
              <w:t>Срок</w:t>
            </w:r>
            <w:r w:rsidRPr="00AA5BD2">
              <w:rPr>
                <w:rStyle w:val="FootnoteReference"/>
                <w:rFonts w:ascii="GHEA Grapalat" w:hAnsi="GHEA Grapalat"/>
                <w:sz w:val="16"/>
                <w:szCs w:val="16"/>
              </w:rPr>
              <w:footnoteReference w:customMarkFollows="1" w:id="18"/>
              <w:sym w:font="Symbol" w:char="F02A"/>
            </w:r>
            <w:r w:rsidRPr="00AA5BD2">
              <w:rPr>
                <w:rStyle w:val="FootnoteReference"/>
                <w:rFonts w:ascii="GHEA Grapalat" w:hAnsi="GHEA Grapalat"/>
                <w:sz w:val="16"/>
                <w:szCs w:val="16"/>
              </w:rPr>
              <w:sym w:font="Symbol" w:char="F02A"/>
            </w:r>
            <w:r w:rsidRPr="00AA5BD2">
              <w:rPr>
                <w:rStyle w:val="FootnoteReference"/>
                <w:rFonts w:ascii="GHEA Grapalat" w:hAnsi="GHEA Grapalat"/>
                <w:sz w:val="16"/>
                <w:szCs w:val="16"/>
              </w:rPr>
              <w:sym w:font="Symbol" w:char="F02A"/>
            </w:r>
          </w:p>
        </w:tc>
      </w:tr>
      <w:tr w:rsidR="003031AC" w:rsidRPr="00AA5BD2" w:rsidTr="009377C9">
        <w:trPr>
          <w:trHeight w:val="246"/>
          <w:jc w:val="center"/>
        </w:trPr>
        <w:tc>
          <w:tcPr>
            <w:tcW w:w="1478" w:type="dxa"/>
            <w:vAlign w:val="center"/>
          </w:tcPr>
          <w:p w:rsidR="003031AC" w:rsidRPr="003031AC" w:rsidRDefault="003031AC" w:rsidP="000E6A49">
            <w:pPr>
              <w:jc w:val="center"/>
              <w:rPr>
                <w:rFonts w:ascii="Sylfaen" w:hAnsi="Sylfaen" w:cs="Sylfaen"/>
                <w:sz w:val="22"/>
                <w:szCs w:val="22"/>
                <w:lang w:val="en-US"/>
              </w:rPr>
            </w:pPr>
            <w:r>
              <w:rPr>
                <w:rFonts w:ascii="Sylfaen" w:hAnsi="Sylfaen" w:cs="Sylfaen"/>
                <w:sz w:val="22"/>
                <w:szCs w:val="22"/>
                <w:lang w:val="en-US"/>
              </w:rPr>
              <w:t>1</w:t>
            </w:r>
          </w:p>
        </w:tc>
        <w:tc>
          <w:tcPr>
            <w:tcW w:w="1453" w:type="dxa"/>
            <w:vAlign w:val="center"/>
          </w:tcPr>
          <w:p w:rsidR="003031AC" w:rsidRPr="0025034D" w:rsidRDefault="003031AC" w:rsidP="00B91D7D">
            <w:pPr>
              <w:rPr>
                <w:rFonts w:ascii="Calibri" w:hAnsi="Calibri" w:cs="Calibri"/>
                <w:sz w:val="22"/>
                <w:szCs w:val="22"/>
              </w:rPr>
            </w:pPr>
            <w:r>
              <w:rPr>
                <w:rFonts w:ascii="Calibri" w:hAnsi="Calibri" w:cs="Calibri"/>
                <w:sz w:val="22"/>
                <w:szCs w:val="22"/>
              </w:rPr>
              <w:t>15111120</w:t>
            </w:r>
          </w:p>
        </w:tc>
        <w:tc>
          <w:tcPr>
            <w:tcW w:w="2014" w:type="dxa"/>
            <w:gridSpan w:val="2"/>
            <w:vAlign w:val="center"/>
          </w:tcPr>
          <w:p w:rsidR="003031AC" w:rsidRPr="006147E5" w:rsidRDefault="003031AC" w:rsidP="00B91D7D">
            <w:pPr>
              <w:rPr>
                <w:rFonts w:ascii="Calibri" w:hAnsi="Calibri" w:cs="Calibri"/>
                <w:sz w:val="22"/>
                <w:szCs w:val="22"/>
              </w:rPr>
            </w:pPr>
            <w:r>
              <w:rPr>
                <w:rFonts w:ascii="Sylfaen" w:hAnsi="Sylfaen" w:cs="Sylfaen"/>
                <w:sz w:val="22"/>
                <w:szCs w:val="22"/>
              </w:rPr>
              <w:t>Говядина</w:t>
            </w:r>
          </w:p>
        </w:tc>
        <w:tc>
          <w:tcPr>
            <w:tcW w:w="1117" w:type="dxa"/>
            <w:gridSpan w:val="2"/>
          </w:tcPr>
          <w:p w:rsidR="003031AC" w:rsidRPr="00AA5BD2" w:rsidRDefault="003031AC" w:rsidP="000D4651">
            <w:pPr>
              <w:widowControl w:val="0"/>
              <w:spacing w:after="120"/>
              <w:jc w:val="center"/>
              <w:rPr>
                <w:rFonts w:ascii="GHEA Grapalat" w:hAnsi="GHEA Grapalat"/>
                <w:sz w:val="16"/>
                <w:szCs w:val="16"/>
              </w:rPr>
            </w:pPr>
          </w:p>
        </w:tc>
        <w:tc>
          <w:tcPr>
            <w:tcW w:w="1395" w:type="dxa"/>
            <w:vAlign w:val="center"/>
          </w:tcPr>
          <w:p w:rsidR="003031AC" w:rsidRPr="007E55BD" w:rsidRDefault="003031AC" w:rsidP="00B91D7D">
            <w:pPr>
              <w:jc w:val="both"/>
              <w:rPr>
                <w:rFonts w:ascii="Sylfaen" w:hAnsi="Sylfaen" w:cs="Calibri"/>
                <w:color w:val="000000"/>
                <w:sz w:val="18"/>
                <w:szCs w:val="18"/>
              </w:rPr>
            </w:pPr>
            <w:r w:rsidRPr="006A3A37">
              <w:rPr>
                <w:rFonts w:ascii="Sylfaen" w:hAnsi="Sylfaen" w:cs="Sylfaen"/>
                <w:color w:val="000000"/>
                <w:sz w:val="18"/>
                <w:szCs w:val="18"/>
                <w:shd w:val="clear" w:color="auto" w:fill="FFFFFF"/>
                <w:lang w:val="hy-AM"/>
              </w:rPr>
              <w:t xml:space="preserve">Мясо говяжье, </w:t>
            </w:r>
            <w:r w:rsidRPr="00483E4D">
              <w:rPr>
                <w:rFonts w:ascii="Sylfaen" w:hAnsi="Sylfaen" w:cs="Sylfaen"/>
                <w:color w:val="000000"/>
                <w:sz w:val="18"/>
                <w:szCs w:val="18"/>
                <w:shd w:val="clear" w:color="auto" w:fill="FFFFFF"/>
              </w:rPr>
              <w:t>забитое в бойне</w:t>
            </w:r>
            <w:r w:rsidRPr="006A3A37">
              <w:rPr>
                <w:rFonts w:ascii="Sylfaen" w:hAnsi="Sylfaen" w:cs="Sylfaen"/>
                <w:color w:val="000000"/>
                <w:sz w:val="18"/>
                <w:szCs w:val="18"/>
                <w:shd w:val="clear" w:color="auto" w:fill="FFFFFF"/>
                <w:lang w:val="hy-AM"/>
              </w:rPr>
              <w:t xml:space="preserve">, охлажденное, мясо без костей, с </w:t>
            </w:r>
            <w:r w:rsidRPr="006A3A37">
              <w:rPr>
                <w:rFonts w:ascii="Sylfaen" w:hAnsi="Sylfaen" w:cs="Sylfaen"/>
                <w:color w:val="000000"/>
                <w:sz w:val="18"/>
                <w:szCs w:val="18"/>
                <w:shd w:val="clear" w:color="auto" w:fill="FFFFFF"/>
                <w:lang w:val="hy-AM"/>
              </w:rPr>
              <w:lastRenderedPageBreak/>
              <w:t xml:space="preserve">развитыми мышцами, хранящееся при температуре от 0 до 4 ° с не более 6 часов, </w:t>
            </w:r>
            <w:r w:rsidRPr="00483E4D">
              <w:rPr>
                <w:rFonts w:ascii="Sylfaen" w:hAnsi="Sylfaen" w:cs="Sylfaen"/>
                <w:color w:val="000000"/>
                <w:sz w:val="18"/>
                <w:szCs w:val="18"/>
                <w:shd w:val="clear" w:color="auto" w:fill="FFFFFF"/>
                <w:lang w:val="hy-AM"/>
              </w:rPr>
              <w:t>соотношение между костью и мясом-соответственно 0% и</w:t>
            </w:r>
            <w:r w:rsidRPr="006A3A37">
              <w:rPr>
                <w:rFonts w:ascii="Sylfaen" w:hAnsi="Sylfaen" w:cs="Sylfaen"/>
                <w:color w:val="000000"/>
                <w:sz w:val="18"/>
                <w:szCs w:val="18"/>
                <w:shd w:val="clear" w:color="auto" w:fill="FFFFFF"/>
                <w:lang w:val="hy-AM"/>
              </w:rPr>
              <w:t xml:space="preserve"> 100%. в соответствии со статьей 8 Закона РА «О техническом регламенте мяса и мясных продуктов» и «о безопасности пищевых продуктов», утвержденного решением № 1560-н от 19 октября.:</w:t>
            </w:r>
          </w:p>
        </w:tc>
        <w:tc>
          <w:tcPr>
            <w:tcW w:w="943" w:type="dxa"/>
            <w:vAlign w:val="center"/>
          </w:tcPr>
          <w:p w:rsidR="003031AC" w:rsidRPr="003031AC" w:rsidRDefault="003031AC" w:rsidP="000E6A49">
            <w:pPr>
              <w:jc w:val="center"/>
              <w:rPr>
                <w:rFonts w:ascii="Sylfaen" w:hAnsi="Sylfaen" w:cs="Sylfaen"/>
                <w:sz w:val="22"/>
                <w:szCs w:val="22"/>
              </w:rPr>
            </w:pPr>
            <w:r w:rsidRPr="003031AC">
              <w:rPr>
                <w:rFonts w:ascii="GHEA Grapalat" w:hAnsi="GHEA Grapalat"/>
                <w:sz w:val="22"/>
                <w:szCs w:val="22"/>
              </w:rPr>
              <w:lastRenderedPageBreak/>
              <w:t>кг</w:t>
            </w:r>
          </w:p>
        </w:tc>
        <w:tc>
          <w:tcPr>
            <w:tcW w:w="1377" w:type="dxa"/>
            <w:gridSpan w:val="2"/>
          </w:tcPr>
          <w:p w:rsidR="003031AC" w:rsidRPr="00AA5BD2" w:rsidRDefault="003031AC" w:rsidP="000D4651">
            <w:pPr>
              <w:widowControl w:val="0"/>
              <w:spacing w:after="120"/>
              <w:jc w:val="center"/>
              <w:rPr>
                <w:rFonts w:ascii="GHEA Grapalat" w:hAnsi="GHEA Grapalat"/>
                <w:sz w:val="16"/>
                <w:szCs w:val="16"/>
              </w:rPr>
            </w:pPr>
          </w:p>
        </w:tc>
        <w:tc>
          <w:tcPr>
            <w:tcW w:w="1080" w:type="dxa"/>
          </w:tcPr>
          <w:p w:rsidR="003031AC" w:rsidRPr="00AA5BD2" w:rsidRDefault="003031AC" w:rsidP="000D4651">
            <w:pPr>
              <w:widowControl w:val="0"/>
              <w:spacing w:after="120"/>
              <w:jc w:val="center"/>
              <w:rPr>
                <w:rFonts w:ascii="GHEA Grapalat" w:hAnsi="GHEA Grapalat"/>
                <w:sz w:val="16"/>
                <w:szCs w:val="16"/>
              </w:rPr>
            </w:pPr>
          </w:p>
        </w:tc>
        <w:tc>
          <w:tcPr>
            <w:tcW w:w="983" w:type="dxa"/>
            <w:vAlign w:val="center"/>
          </w:tcPr>
          <w:p w:rsidR="003031AC" w:rsidRPr="003031AC" w:rsidRDefault="003031AC" w:rsidP="00915CFE">
            <w:pPr>
              <w:jc w:val="center"/>
              <w:rPr>
                <w:rFonts w:ascii="Sylfaen" w:hAnsi="Sylfaen" w:cs="Sylfaen"/>
                <w:sz w:val="22"/>
                <w:szCs w:val="22"/>
                <w:lang w:val="en-US"/>
              </w:rPr>
            </w:pPr>
            <w:r>
              <w:rPr>
                <w:rFonts w:ascii="Sylfaen" w:hAnsi="Sylfaen" w:cs="Sylfaen"/>
                <w:sz w:val="22"/>
                <w:szCs w:val="22"/>
                <w:lang w:val="en-US"/>
              </w:rPr>
              <w:t>253</w:t>
            </w:r>
          </w:p>
        </w:tc>
        <w:tc>
          <w:tcPr>
            <w:tcW w:w="605" w:type="dxa"/>
            <w:vAlign w:val="center"/>
          </w:tcPr>
          <w:p w:rsidR="003031AC" w:rsidRPr="000E6A49" w:rsidRDefault="009377C9" w:rsidP="009377C9">
            <w:pPr>
              <w:widowControl w:val="0"/>
              <w:spacing w:after="120"/>
              <w:jc w:val="center"/>
              <w:rPr>
                <w:rFonts w:ascii="GHEA Grapalat" w:hAnsi="GHEA Grapalat"/>
                <w:sz w:val="16"/>
                <w:szCs w:val="16"/>
              </w:rPr>
            </w:pPr>
            <w:r w:rsidRPr="009377C9">
              <w:rPr>
                <w:rFonts w:ascii="GHEA Grapalat" w:hAnsi="GHEA Grapalat"/>
                <w:sz w:val="16"/>
                <w:szCs w:val="16"/>
              </w:rPr>
              <w:t>Р</w:t>
            </w:r>
            <w:r w:rsidRPr="000E6A49">
              <w:rPr>
                <w:rFonts w:ascii="GHEA Grapalat" w:hAnsi="GHEA Grapalat"/>
                <w:sz w:val="16"/>
                <w:szCs w:val="16"/>
              </w:rPr>
              <w:t xml:space="preserve">А Араратский область </w:t>
            </w:r>
            <w:r w:rsidRPr="000E6A49">
              <w:rPr>
                <w:rFonts w:ascii="GHEA Grapalat" w:hAnsi="GHEA Grapalat"/>
                <w:sz w:val="16"/>
                <w:szCs w:val="16"/>
              </w:rPr>
              <w:lastRenderedPageBreak/>
              <w:t>г. Масис Ереванян 58</w:t>
            </w:r>
          </w:p>
        </w:tc>
        <w:tc>
          <w:tcPr>
            <w:tcW w:w="1070" w:type="dxa"/>
            <w:vAlign w:val="center"/>
          </w:tcPr>
          <w:p w:rsidR="003031AC" w:rsidRPr="009377C9" w:rsidRDefault="003031AC" w:rsidP="00915CFE">
            <w:pPr>
              <w:jc w:val="center"/>
              <w:rPr>
                <w:rFonts w:ascii="Sylfaen" w:hAnsi="Sylfaen" w:cs="Sylfaen"/>
                <w:sz w:val="22"/>
                <w:szCs w:val="22"/>
                <w:lang w:val="en-US"/>
              </w:rPr>
            </w:pPr>
            <w:r w:rsidRPr="009377C9">
              <w:rPr>
                <w:rFonts w:ascii="Sylfaen" w:hAnsi="Sylfaen" w:cs="Sylfaen"/>
                <w:sz w:val="22"/>
                <w:szCs w:val="22"/>
              </w:rPr>
              <w:lastRenderedPageBreak/>
              <w:t>2</w:t>
            </w:r>
            <w:r w:rsidR="009377C9">
              <w:rPr>
                <w:rFonts w:ascii="Sylfaen" w:hAnsi="Sylfaen" w:cs="Sylfaen"/>
                <w:sz w:val="22"/>
                <w:szCs w:val="22"/>
                <w:lang w:val="en-US"/>
              </w:rPr>
              <w:t>53</w:t>
            </w:r>
          </w:p>
        </w:tc>
        <w:tc>
          <w:tcPr>
            <w:tcW w:w="703" w:type="dxa"/>
            <w:vAlign w:val="center"/>
          </w:tcPr>
          <w:p w:rsidR="003031AC" w:rsidRPr="009377C9" w:rsidRDefault="009377C9" w:rsidP="009377C9">
            <w:pPr>
              <w:widowControl w:val="0"/>
              <w:spacing w:after="120"/>
              <w:jc w:val="center"/>
              <w:rPr>
                <w:rFonts w:ascii="GHEA Grapalat" w:hAnsi="GHEA Grapalat"/>
                <w:sz w:val="16"/>
                <w:szCs w:val="16"/>
                <w:lang w:val="en-US"/>
              </w:rPr>
            </w:pPr>
            <w:r>
              <w:rPr>
                <w:rFonts w:ascii="GHEA Grapalat" w:hAnsi="GHEA Grapalat"/>
                <w:sz w:val="16"/>
                <w:szCs w:val="16"/>
                <w:lang w:val="en-US"/>
              </w:rPr>
              <w:t>20.12.2020</w:t>
            </w:r>
          </w:p>
        </w:tc>
      </w:tr>
      <w:tr w:rsidR="009377C9" w:rsidRPr="00AA5BD2" w:rsidTr="009377C9">
        <w:trPr>
          <w:trHeight w:val="246"/>
          <w:jc w:val="center"/>
        </w:trPr>
        <w:tc>
          <w:tcPr>
            <w:tcW w:w="1478" w:type="dxa"/>
            <w:vAlign w:val="center"/>
          </w:tcPr>
          <w:p w:rsidR="009377C9" w:rsidRPr="003031AC" w:rsidRDefault="009377C9" w:rsidP="000E6A49">
            <w:pPr>
              <w:jc w:val="center"/>
              <w:rPr>
                <w:rFonts w:ascii="Sylfaen" w:hAnsi="Sylfaen" w:cs="Sylfaen"/>
                <w:sz w:val="22"/>
                <w:szCs w:val="22"/>
                <w:lang w:val="en-US"/>
              </w:rPr>
            </w:pPr>
            <w:r>
              <w:rPr>
                <w:rFonts w:ascii="Sylfaen" w:hAnsi="Sylfaen" w:cs="Sylfaen"/>
                <w:sz w:val="22"/>
                <w:szCs w:val="22"/>
                <w:lang w:val="en-US"/>
              </w:rPr>
              <w:lastRenderedPageBreak/>
              <w:t>2</w:t>
            </w:r>
          </w:p>
        </w:tc>
        <w:tc>
          <w:tcPr>
            <w:tcW w:w="1453" w:type="dxa"/>
            <w:vAlign w:val="center"/>
          </w:tcPr>
          <w:p w:rsidR="009377C9" w:rsidRPr="0025034D" w:rsidRDefault="009377C9" w:rsidP="00B91D7D">
            <w:pPr>
              <w:rPr>
                <w:rFonts w:ascii="Calibri" w:hAnsi="Calibri" w:cs="Calibri"/>
                <w:sz w:val="22"/>
                <w:szCs w:val="22"/>
              </w:rPr>
            </w:pPr>
            <w:r>
              <w:rPr>
                <w:rFonts w:ascii="Calibri" w:hAnsi="Calibri" w:cs="Calibri"/>
                <w:sz w:val="22"/>
                <w:szCs w:val="22"/>
              </w:rPr>
              <w:t>15551600</w:t>
            </w:r>
          </w:p>
        </w:tc>
        <w:tc>
          <w:tcPr>
            <w:tcW w:w="2014" w:type="dxa"/>
            <w:gridSpan w:val="2"/>
            <w:vAlign w:val="center"/>
          </w:tcPr>
          <w:p w:rsidR="009377C9" w:rsidRPr="00107A22" w:rsidRDefault="009377C9" w:rsidP="00B91D7D">
            <w:pPr>
              <w:rPr>
                <w:rFonts w:ascii="Calibri" w:hAnsi="Calibri" w:cs="Calibri"/>
                <w:sz w:val="22"/>
                <w:szCs w:val="22"/>
              </w:rPr>
            </w:pPr>
            <w:r>
              <w:rPr>
                <w:rFonts w:ascii="Sylfaen" w:hAnsi="Sylfaen" w:cs="Sylfaen"/>
                <w:sz w:val="22"/>
                <w:szCs w:val="22"/>
              </w:rPr>
              <w:t>Мацун</w:t>
            </w:r>
          </w:p>
        </w:tc>
        <w:tc>
          <w:tcPr>
            <w:tcW w:w="1117" w:type="dxa"/>
            <w:gridSpan w:val="2"/>
          </w:tcPr>
          <w:p w:rsidR="009377C9" w:rsidRPr="00AA5BD2" w:rsidRDefault="009377C9" w:rsidP="000D4651">
            <w:pPr>
              <w:widowControl w:val="0"/>
              <w:spacing w:after="120"/>
              <w:jc w:val="center"/>
              <w:rPr>
                <w:rFonts w:ascii="GHEA Grapalat" w:hAnsi="GHEA Grapalat"/>
                <w:sz w:val="16"/>
                <w:szCs w:val="16"/>
              </w:rPr>
            </w:pPr>
          </w:p>
        </w:tc>
        <w:tc>
          <w:tcPr>
            <w:tcW w:w="1395" w:type="dxa"/>
            <w:vAlign w:val="center"/>
          </w:tcPr>
          <w:p w:rsidR="009377C9" w:rsidRPr="007E55BD" w:rsidRDefault="009377C9" w:rsidP="003031AC">
            <w:pPr>
              <w:autoSpaceDE w:val="0"/>
              <w:autoSpaceDN w:val="0"/>
              <w:adjustRightInd w:val="0"/>
              <w:jc w:val="both"/>
              <w:rPr>
                <w:rFonts w:ascii="Sylfaen" w:hAnsi="Sylfaen" w:cs="Calibri"/>
                <w:bCs/>
                <w:color w:val="000000"/>
                <w:sz w:val="18"/>
                <w:szCs w:val="18"/>
              </w:rPr>
            </w:pPr>
            <w:r w:rsidRPr="00107A22">
              <w:rPr>
                <w:rFonts w:ascii="Sylfaen" w:hAnsi="Sylfaen" w:cs="Sylfaen"/>
                <w:sz w:val="18"/>
                <w:szCs w:val="18"/>
                <w:lang w:val="hy-AM"/>
              </w:rPr>
              <w:t xml:space="preserve">Из коровьего свежего молока, жирность </w:t>
            </w:r>
            <w:r w:rsidRPr="003031AC">
              <w:rPr>
                <w:rFonts w:ascii="Sylfaen" w:hAnsi="Sylfaen" w:cs="Sylfaen"/>
                <w:sz w:val="18"/>
                <w:szCs w:val="18"/>
              </w:rPr>
              <w:t>3.2-3.8</w:t>
            </w:r>
            <w:r w:rsidRPr="00107A22">
              <w:rPr>
                <w:rFonts w:ascii="Sylfaen" w:hAnsi="Sylfaen" w:cs="Sylfaen"/>
                <w:sz w:val="18"/>
                <w:szCs w:val="18"/>
                <w:lang w:val="hy-AM"/>
              </w:rPr>
              <w:t xml:space="preserve">%, кислотность-30-40 T, или эквивалент.-4.9-01-2010 согласно статье 9 </w:t>
            </w:r>
            <w:r w:rsidRPr="00107A22">
              <w:rPr>
                <w:rFonts w:ascii="Sylfaen" w:hAnsi="Sylfaen" w:cs="Sylfaen"/>
                <w:sz w:val="18"/>
                <w:szCs w:val="18"/>
                <w:lang w:val="hy-AM"/>
              </w:rPr>
              <w:lastRenderedPageBreak/>
              <w:t>Закона РА "о гигиенических нормативах и безопасности продуктов питания"</w:t>
            </w:r>
          </w:p>
        </w:tc>
        <w:tc>
          <w:tcPr>
            <w:tcW w:w="943" w:type="dxa"/>
            <w:vAlign w:val="center"/>
          </w:tcPr>
          <w:p w:rsidR="009377C9" w:rsidRPr="009377C9" w:rsidRDefault="009377C9" w:rsidP="000E6A49">
            <w:pPr>
              <w:jc w:val="center"/>
              <w:rPr>
                <w:rFonts w:ascii="Sylfaen" w:hAnsi="Sylfaen" w:cs="Sylfaen"/>
                <w:sz w:val="22"/>
                <w:szCs w:val="22"/>
                <w:lang w:val="en-US"/>
              </w:rPr>
            </w:pPr>
            <w:r>
              <w:rPr>
                <w:rFonts w:ascii="Sylfaen" w:hAnsi="Sylfaen" w:cs="Sylfaen"/>
                <w:sz w:val="22"/>
                <w:szCs w:val="22"/>
                <w:lang w:val="en-US"/>
              </w:rPr>
              <w:lastRenderedPageBreak/>
              <w:t>кг</w:t>
            </w:r>
          </w:p>
        </w:tc>
        <w:tc>
          <w:tcPr>
            <w:tcW w:w="1377" w:type="dxa"/>
            <w:gridSpan w:val="2"/>
          </w:tcPr>
          <w:p w:rsidR="009377C9" w:rsidRPr="00AA5BD2" w:rsidRDefault="009377C9" w:rsidP="000D4651">
            <w:pPr>
              <w:widowControl w:val="0"/>
              <w:spacing w:after="120"/>
              <w:jc w:val="center"/>
              <w:rPr>
                <w:rFonts w:ascii="GHEA Grapalat" w:hAnsi="GHEA Grapalat"/>
                <w:sz w:val="16"/>
                <w:szCs w:val="16"/>
              </w:rPr>
            </w:pPr>
          </w:p>
        </w:tc>
        <w:tc>
          <w:tcPr>
            <w:tcW w:w="1080" w:type="dxa"/>
          </w:tcPr>
          <w:p w:rsidR="009377C9" w:rsidRPr="00AA5BD2" w:rsidRDefault="009377C9" w:rsidP="000D4651">
            <w:pPr>
              <w:widowControl w:val="0"/>
              <w:spacing w:after="120"/>
              <w:jc w:val="center"/>
              <w:rPr>
                <w:rFonts w:ascii="GHEA Grapalat" w:hAnsi="GHEA Grapalat"/>
                <w:sz w:val="16"/>
                <w:szCs w:val="16"/>
              </w:rPr>
            </w:pPr>
          </w:p>
        </w:tc>
        <w:tc>
          <w:tcPr>
            <w:tcW w:w="983" w:type="dxa"/>
            <w:vAlign w:val="center"/>
          </w:tcPr>
          <w:p w:rsidR="009377C9" w:rsidRPr="009377C9" w:rsidRDefault="009377C9" w:rsidP="00915CFE">
            <w:pPr>
              <w:jc w:val="center"/>
              <w:rPr>
                <w:rFonts w:ascii="Sylfaen" w:hAnsi="Sylfaen" w:cs="Sylfaen"/>
                <w:sz w:val="22"/>
                <w:szCs w:val="22"/>
                <w:lang w:val="en-US"/>
              </w:rPr>
            </w:pPr>
            <w:r>
              <w:rPr>
                <w:rFonts w:ascii="Sylfaen" w:hAnsi="Sylfaen" w:cs="Sylfaen"/>
                <w:sz w:val="22"/>
                <w:szCs w:val="22"/>
                <w:lang w:val="en-US"/>
              </w:rPr>
              <w:t>320</w:t>
            </w:r>
          </w:p>
        </w:tc>
        <w:tc>
          <w:tcPr>
            <w:tcW w:w="605" w:type="dxa"/>
            <w:vAlign w:val="center"/>
          </w:tcPr>
          <w:p w:rsidR="009377C9" w:rsidRPr="000E6A49" w:rsidRDefault="009377C9" w:rsidP="009377C9">
            <w:pPr>
              <w:widowControl w:val="0"/>
              <w:spacing w:after="120"/>
              <w:jc w:val="center"/>
              <w:rPr>
                <w:rFonts w:ascii="GHEA Grapalat" w:hAnsi="GHEA Grapalat"/>
                <w:sz w:val="16"/>
                <w:szCs w:val="16"/>
              </w:rPr>
            </w:pPr>
            <w:r w:rsidRPr="009377C9">
              <w:rPr>
                <w:rFonts w:ascii="GHEA Grapalat" w:hAnsi="GHEA Grapalat"/>
                <w:sz w:val="16"/>
                <w:szCs w:val="16"/>
              </w:rPr>
              <w:t>Р</w:t>
            </w:r>
            <w:r w:rsidRPr="000E6A49">
              <w:rPr>
                <w:rFonts w:ascii="GHEA Grapalat" w:hAnsi="GHEA Grapalat"/>
                <w:sz w:val="16"/>
                <w:szCs w:val="16"/>
              </w:rPr>
              <w:t xml:space="preserve">А Араратский область г. Масис Ереванян </w:t>
            </w:r>
            <w:r w:rsidRPr="000E6A49">
              <w:rPr>
                <w:rFonts w:ascii="GHEA Grapalat" w:hAnsi="GHEA Grapalat"/>
                <w:sz w:val="16"/>
                <w:szCs w:val="16"/>
              </w:rPr>
              <w:lastRenderedPageBreak/>
              <w:t>58</w:t>
            </w:r>
          </w:p>
        </w:tc>
        <w:tc>
          <w:tcPr>
            <w:tcW w:w="1070" w:type="dxa"/>
            <w:vAlign w:val="center"/>
          </w:tcPr>
          <w:p w:rsidR="009377C9" w:rsidRPr="009377C9" w:rsidRDefault="009377C9" w:rsidP="00B91D7D">
            <w:pPr>
              <w:jc w:val="center"/>
              <w:rPr>
                <w:rFonts w:ascii="Sylfaen" w:hAnsi="Sylfaen" w:cs="Sylfaen"/>
                <w:sz w:val="22"/>
                <w:szCs w:val="22"/>
                <w:lang w:val="en-US"/>
              </w:rPr>
            </w:pPr>
            <w:r>
              <w:rPr>
                <w:rFonts w:ascii="Sylfaen" w:hAnsi="Sylfaen" w:cs="Sylfaen"/>
                <w:sz w:val="22"/>
                <w:szCs w:val="22"/>
                <w:lang w:val="en-US"/>
              </w:rPr>
              <w:lastRenderedPageBreak/>
              <w:t>320</w:t>
            </w:r>
          </w:p>
        </w:tc>
        <w:tc>
          <w:tcPr>
            <w:tcW w:w="703" w:type="dxa"/>
            <w:vAlign w:val="center"/>
          </w:tcPr>
          <w:p w:rsidR="009377C9" w:rsidRPr="009377C9" w:rsidRDefault="009377C9" w:rsidP="00B91D7D">
            <w:pPr>
              <w:widowControl w:val="0"/>
              <w:spacing w:after="120"/>
              <w:jc w:val="center"/>
              <w:rPr>
                <w:rFonts w:ascii="GHEA Grapalat" w:hAnsi="GHEA Grapalat"/>
                <w:sz w:val="16"/>
                <w:szCs w:val="16"/>
                <w:lang w:val="en-US"/>
              </w:rPr>
            </w:pPr>
            <w:r>
              <w:rPr>
                <w:rFonts w:ascii="GHEA Grapalat" w:hAnsi="GHEA Grapalat"/>
                <w:sz w:val="16"/>
                <w:szCs w:val="16"/>
                <w:lang w:val="en-US"/>
              </w:rPr>
              <w:t>20.12.2020</w:t>
            </w:r>
          </w:p>
        </w:tc>
      </w:tr>
      <w:tr w:rsidR="009377C9" w:rsidRPr="00AA5BD2" w:rsidTr="00423B42">
        <w:trPr>
          <w:trHeight w:val="246"/>
          <w:jc w:val="center"/>
        </w:trPr>
        <w:tc>
          <w:tcPr>
            <w:tcW w:w="1478" w:type="dxa"/>
            <w:vAlign w:val="center"/>
          </w:tcPr>
          <w:p w:rsidR="009377C9" w:rsidRPr="003031AC" w:rsidRDefault="009377C9" w:rsidP="000E6A49">
            <w:pPr>
              <w:jc w:val="center"/>
              <w:rPr>
                <w:rFonts w:ascii="Sylfaen" w:hAnsi="Sylfaen" w:cs="Sylfaen"/>
                <w:sz w:val="22"/>
                <w:szCs w:val="22"/>
                <w:lang w:val="en-US"/>
              </w:rPr>
            </w:pPr>
            <w:r>
              <w:rPr>
                <w:rFonts w:ascii="Sylfaen" w:hAnsi="Sylfaen" w:cs="Sylfaen"/>
                <w:sz w:val="22"/>
                <w:szCs w:val="22"/>
                <w:lang w:val="en-US"/>
              </w:rPr>
              <w:lastRenderedPageBreak/>
              <w:t>3</w:t>
            </w:r>
          </w:p>
        </w:tc>
        <w:tc>
          <w:tcPr>
            <w:tcW w:w="1453" w:type="dxa"/>
            <w:vAlign w:val="center"/>
          </w:tcPr>
          <w:p w:rsidR="009377C9" w:rsidRPr="00065EBF" w:rsidRDefault="009377C9" w:rsidP="00B91D7D">
            <w:pPr>
              <w:rPr>
                <w:rFonts w:ascii="Calibri" w:hAnsi="Calibri" w:cs="Calibri"/>
                <w:sz w:val="22"/>
                <w:szCs w:val="22"/>
              </w:rPr>
            </w:pPr>
            <w:r>
              <w:rPr>
                <w:rFonts w:ascii="Calibri" w:hAnsi="Calibri" w:cs="Calibri"/>
                <w:sz w:val="22"/>
                <w:szCs w:val="22"/>
              </w:rPr>
              <w:t>15616000</w:t>
            </w:r>
          </w:p>
        </w:tc>
        <w:tc>
          <w:tcPr>
            <w:tcW w:w="2014" w:type="dxa"/>
            <w:gridSpan w:val="2"/>
            <w:vAlign w:val="center"/>
          </w:tcPr>
          <w:p w:rsidR="009377C9" w:rsidRPr="007B2243" w:rsidRDefault="009377C9" w:rsidP="00B91D7D">
            <w:pPr>
              <w:rPr>
                <w:rFonts w:ascii="Calibri" w:hAnsi="Calibri" w:cs="Calibri"/>
                <w:sz w:val="22"/>
                <w:szCs w:val="22"/>
              </w:rPr>
            </w:pPr>
            <w:r w:rsidRPr="00B54F52">
              <w:rPr>
                <w:rFonts w:ascii="Sylfaen" w:hAnsi="Sylfaen" w:cs="Sylfaen"/>
                <w:sz w:val="22"/>
                <w:szCs w:val="22"/>
                <w:lang w:val="hy-AM"/>
              </w:rPr>
              <w:t>Гречка</w:t>
            </w:r>
          </w:p>
        </w:tc>
        <w:tc>
          <w:tcPr>
            <w:tcW w:w="1117" w:type="dxa"/>
            <w:gridSpan w:val="2"/>
          </w:tcPr>
          <w:p w:rsidR="009377C9" w:rsidRPr="00AA5BD2" w:rsidRDefault="009377C9" w:rsidP="000D4651">
            <w:pPr>
              <w:widowControl w:val="0"/>
              <w:spacing w:after="120"/>
              <w:jc w:val="center"/>
              <w:rPr>
                <w:rFonts w:ascii="GHEA Grapalat" w:hAnsi="GHEA Grapalat"/>
                <w:sz w:val="16"/>
                <w:szCs w:val="16"/>
              </w:rPr>
            </w:pPr>
          </w:p>
        </w:tc>
        <w:tc>
          <w:tcPr>
            <w:tcW w:w="1395" w:type="dxa"/>
            <w:vAlign w:val="center"/>
          </w:tcPr>
          <w:p w:rsidR="009377C9" w:rsidRPr="007E55BD" w:rsidRDefault="009377C9" w:rsidP="00B91D7D">
            <w:pPr>
              <w:jc w:val="both"/>
              <w:rPr>
                <w:rFonts w:ascii="Sylfaen" w:hAnsi="Sylfaen" w:cs="Sylfaen"/>
                <w:bCs/>
                <w:color w:val="000000"/>
                <w:sz w:val="18"/>
                <w:szCs w:val="18"/>
                <w:lang w:val="hy-AM"/>
              </w:rPr>
            </w:pPr>
            <w:r w:rsidRPr="00107A22">
              <w:rPr>
                <w:rFonts w:ascii="Sylfaen" w:hAnsi="Sylfaen" w:cs="Sylfaen"/>
                <w:sz w:val="18"/>
                <w:szCs w:val="18"/>
                <w:lang w:val="hy-AM"/>
              </w:rPr>
              <w:t>Гречка I сорта, влажность-не более 14,0%, зерна-не менее 97,5%, с заводскими мешками, ГОСТ 5550-74.-4.9-01-2010 об гигиенических нормативах и 9-ой статье Закона РА "О безопасности продуктов питания"</w:t>
            </w:r>
          </w:p>
        </w:tc>
        <w:tc>
          <w:tcPr>
            <w:tcW w:w="943" w:type="dxa"/>
            <w:vAlign w:val="center"/>
          </w:tcPr>
          <w:p w:rsidR="009377C9" w:rsidRPr="009377C9" w:rsidRDefault="009377C9" w:rsidP="000E6A49">
            <w:pPr>
              <w:jc w:val="center"/>
              <w:rPr>
                <w:rFonts w:ascii="Sylfaen" w:hAnsi="Sylfaen" w:cs="Sylfaen"/>
                <w:sz w:val="22"/>
                <w:szCs w:val="22"/>
                <w:lang w:val="en-US"/>
              </w:rPr>
            </w:pPr>
            <w:r>
              <w:rPr>
                <w:rFonts w:ascii="Sylfaen" w:hAnsi="Sylfaen" w:cs="Sylfaen"/>
                <w:sz w:val="22"/>
                <w:szCs w:val="22"/>
                <w:lang w:val="en-US"/>
              </w:rPr>
              <w:t>кг</w:t>
            </w:r>
          </w:p>
        </w:tc>
        <w:tc>
          <w:tcPr>
            <w:tcW w:w="1377" w:type="dxa"/>
            <w:gridSpan w:val="2"/>
          </w:tcPr>
          <w:p w:rsidR="009377C9" w:rsidRPr="00AA5BD2" w:rsidRDefault="009377C9" w:rsidP="000D4651">
            <w:pPr>
              <w:widowControl w:val="0"/>
              <w:spacing w:after="120"/>
              <w:jc w:val="center"/>
              <w:rPr>
                <w:rFonts w:ascii="GHEA Grapalat" w:hAnsi="GHEA Grapalat"/>
                <w:sz w:val="16"/>
                <w:szCs w:val="16"/>
              </w:rPr>
            </w:pPr>
          </w:p>
        </w:tc>
        <w:tc>
          <w:tcPr>
            <w:tcW w:w="1080" w:type="dxa"/>
          </w:tcPr>
          <w:p w:rsidR="009377C9" w:rsidRPr="00AA5BD2" w:rsidRDefault="009377C9" w:rsidP="000D4651">
            <w:pPr>
              <w:widowControl w:val="0"/>
              <w:spacing w:after="120"/>
              <w:jc w:val="center"/>
              <w:rPr>
                <w:rFonts w:ascii="GHEA Grapalat" w:hAnsi="GHEA Grapalat"/>
                <w:sz w:val="16"/>
                <w:szCs w:val="16"/>
              </w:rPr>
            </w:pPr>
          </w:p>
        </w:tc>
        <w:tc>
          <w:tcPr>
            <w:tcW w:w="983" w:type="dxa"/>
            <w:vAlign w:val="center"/>
          </w:tcPr>
          <w:p w:rsidR="009377C9" w:rsidRPr="009377C9" w:rsidRDefault="009377C9" w:rsidP="00915CFE">
            <w:pPr>
              <w:jc w:val="center"/>
              <w:rPr>
                <w:rFonts w:ascii="Sylfaen" w:hAnsi="Sylfaen" w:cs="Sylfaen"/>
                <w:sz w:val="22"/>
                <w:szCs w:val="22"/>
                <w:lang w:val="en-US"/>
              </w:rPr>
            </w:pPr>
            <w:r>
              <w:rPr>
                <w:rFonts w:ascii="Sylfaen" w:hAnsi="Sylfaen" w:cs="Sylfaen"/>
                <w:sz w:val="22"/>
                <w:szCs w:val="22"/>
                <w:lang w:val="en-US"/>
              </w:rPr>
              <w:t>276</w:t>
            </w:r>
          </w:p>
        </w:tc>
        <w:tc>
          <w:tcPr>
            <w:tcW w:w="605" w:type="dxa"/>
          </w:tcPr>
          <w:p w:rsidR="009377C9" w:rsidRPr="000E6A49" w:rsidRDefault="009377C9" w:rsidP="00B91D7D">
            <w:pPr>
              <w:widowControl w:val="0"/>
              <w:spacing w:after="120"/>
              <w:jc w:val="center"/>
              <w:rPr>
                <w:rFonts w:ascii="GHEA Grapalat" w:hAnsi="GHEA Grapalat"/>
                <w:sz w:val="16"/>
                <w:szCs w:val="16"/>
              </w:rPr>
            </w:pPr>
            <w:r w:rsidRPr="009377C9">
              <w:rPr>
                <w:rFonts w:ascii="GHEA Grapalat" w:hAnsi="GHEA Grapalat"/>
                <w:sz w:val="16"/>
                <w:szCs w:val="16"/>
              </w:rPr>
              <w:t>Р</w:t>
            </w:r>
            <w:r w:rsidRPr="000E6A49">
              <w:rPr>
                <w:rFonts w:ascii="GHEA Grapalat" w:hAnsi="GHEA Grapalat"/>
                <w:sz w:val="16"/>
                <w:szCs w:val="16"/>
              </w:rPr>
              <w:t>А Араратский область г. Масис Ереванян 58</w:t>
            </w:r>
          </w:p>
        </w:tc>
        <w:tc>
          <w:tcPr>
            <w:tcW w:w="1070" w:type="dxa"/>
            <w:vAlign w:val="center"/>
          </w:tcPr>
          <w:p w:rsidR="009377C9" w:rsidRPr="009377C9" w:rsidRDefault="009377C9" w:rsidP="00B91D7D">
            <w:pPr>
              <w:jc w:val="center"/>
              <w:rPr>
                <w:rFonts w:ascii="Sylfaen" w:hAnsi="Sylfaen" w:cs="Sylfaen"/>
                <w:sz w:val="22"/>
                <w:szCs w:val="22"/>
                <w:lang w:val="en-US"/>
              </w:rPr>
            </w:pPr>
            <w:r>
              <w:rPr>
                <w:rFonts w:ascii="Sylfaen" w:hAnsi="Sylfaen" w:cs="Sylfaen"/>
                <w:sz w:val="22"/>
                <w:szCs w:val="22"/>
                <w:lang w:val="en-US"/>
              </w:rPr>
              <w:t>276</w:t>
            </w:r>
          </w:p>
        </w:tc>
        <w:tc>
          <w:tcPr>
            <w:tcW w:w="703" w:type="dxa"/>
            <w:vAlign w:val="center"/>
          </w:tcPr>
          <w:p w:rsidR="009377C9" w:rsidRPr="009377C9" w:rsidRDefault="009377C9" w:rsidP="00B91D7D">
            <w:pPr>
              <w:widowControl w:val="0"/>
              <w:spacing w:after="120"/>
              <w:jc w:val="center"/>
              <w:rPr>
                <w:rFonts w:ascii="GHEA Grapalat" w:hAnsi="GHEA Grapalat"/>
                <w:sz w:val="16"/>
                <w:szCs w:val="16"/>
                <w:lang w:val="en-US"/>
              </w:rPr>
            </w:pPr>
            <w:r>
              <w:rPr>
                <w:rFonts w:ascii="GHEA Grapalat" w:hAnsi="GHEA Grapalat"/>
                <w:sz w:val="16"/>
                <w:szCs w:val="16"/>
                <w:lang w:val="en-US"/>
              </w:rPr>
              <w:t>20.12.2020</w:t>
            </w:r>
          </w:p>
        </w:tc>
      </w:tr>
      <w:tr w:rsidR="009377C9" w:rsidRPr="00AA5BD2" w:rsidTr="005E4201">
        <w:trPr>
          <w:trHeight w:val="246"/>
          <w:jc w:val="center"/>
        </w:trPr>
        <w:tc>
          <w:tcPr>
            <w:tcW w:w="1478" w:type="dxa"/>
            <w:vAlign w:val="center"/>
          </w:tcPr>
          <w:p w:rsidR="009377C9" w:rsidRPr="003031AC" w:rsidRDefault="009377C9" w:rsidP="000E6A49">
            <w:pPr>
              <w:jc w:val="center"/>
              <w:rPr>
                <w:rFonts w:ascii="Sylfaen" w:hAnsi="Sylfaen" w:cs="Sylfaen"/>
                <w:sz w:val="22"/>
                <w:szCs w:val="22"/>
                <w:lang w:val="en-US"/>
              </w:rPr>
            </w:pPr>
            <w:r>
              <w:rPr>
                <w:rFonts w:ascii="Sylfaen" w:hAnsi="Sylfaen" w:cs="Sylfaen"/>
                <w:sz w:val="22"/>
                <w:szCs w:val="22"/>
                <w:lang w:val="en-US"/>
              </w:rPr>
              <w:t>4</w:t>
            </w:r>
          </w:p>
        </w:tc>
        <w:tc>
          <w:tcPr>
            <w:tcW w:w="1453" w:type="dxa"/>
            <w:vAlign w:val="center"/>
          </w:tcPr>
          <w:p w:rsidR="009377C9" w:rsidRPr="00630BED" w:rsidRDefault="009377C9" w:rsidP="00B91D7D">
            <w:pPr>
              <w:rPr>
                <w:rFonts w:ascii="Sylfaen" w:hAnsi="Sylfaen" w:cs="Sylfaen"/>
                <w:sz w:val="22"/>
                <w:szCs w:val="22"/>
              </w:rPr>
            </w:pPr>
            <w:r>
              <w:rPr>
                <w:rFonts w:ascii="Sylfaen" w:hAnsi="Sylfaen" w:cs="Sylfaen"/>
                <w:sz w:val="22"/>
                <w:szCs w:val="22"/>
              </w:rPr>
              <w:t>03222220</w:t>
            </w:r>
          </w:p>
        </w:tc>
        <w:tc>
          <w:tcPr>
            <w:tcW w:w="2014" w:type="dxa"/>
            <w:gridSpan w:val="2"/>
            <w:vAlign w:val="center"/>
          </w:tcPr>
          <w:p w:rsidR="009377C9" w:rsidRPr="00ED02F8" w:rsidRDefault="009377C9" w:rsidP="00B91D7D">
            <w:pPr>
              <w:rPr>
                <w:rFonts w:ascii="Calibri" w:hAnsi="Calibri" w:cs="Calibri"/>
                <w:sz w:val="22"/>
                <w:szCs w:val="22"/>
                <w:lang w:val="en-US"/>
              </w:rPr>
            </w:pPr>
            <w:r>
              <w:rPr>
                <w:rFonts w:ascii="Calibri" w:hAnsi="Calibri" w:cs="Calibri"/>
                <w:sz w:val="22"/>
                <w:szCs w:val="22"/>
                <w:lang w:val="en-US"/>
              </w:rPr>
              <w:t>Апельсины</w:t>
            </w:r>
          </w:p>
        </w:tc>
        <w:tc>
          <w:tcPr>
            <w:tcW w:w="1117" w:type="dxa"/>
            <w:gridSpan w:val="2"/>
          </w:tcPr>
          <w:p w:rsidR="009377C9" w:rsidRPr="00AA5BD2" w:rsidRDefault="009377C9" w:rsidP="000D4651">
            <w:pPr>
              <w:widowControl w:val="0"/>
              <w:spacing w:after="120"/>
              <w:jc w:val="center"/>
              <w:rPr>
                <w:rFonts w:ascii="GHEA Grapalat" w:hAnsi="GHEA Grapalat"/>
                <w:sz w:val="16"/>
                <w:szCs w:val="16"/>
              </w:rPr>
            </w:pPr>
          </w:p>
        </w:tc>
        <w:tc>
          <w:tcPr>
            <w:tcW w:w="1395" w:type="dxa"/>
            <w:vAlign w:val="center"/>
          </w:tcPr>
          <w:p w:rsidR="009377C9" w:rsidRPr="00133690" w:rsidRDefault="009377C9" w:rsidP="000E6A49">
            <w:pPr>
              <w:pStyle w:val="NoSpacing"/>
              <w:rPr>
                <w:rFonts w:ascii="Arial Unicode" w:hAnsi="Arial Unicode" w:cs="Sylfaen"/>
                <w:bCs/>
                <w:sz w:val="18"/>
                <w:szCs w:val="18"/>
                <w:lang w:val="ru-RU"/>
              </w:rPr>
            </w:pPr>
            <w:r w:rsidRPr="003031AC">
              <w:rPr>
                <w:rFonts w:ascii="Arial Unicode" w:hAnsi="Arial Unicode" w:cs="Sylfaen"/>
                <w:bCs/>
                <w:sz w:val="18"/>
                <w:szCs w:val="18"/>
                <w:lang w:val="ru-RU"/>
              </w:rPr>
              <w:t xml:space="preserve">Апельсины свежие, плодовые II группы (от 71 до 63 мм включительно):Безопасность и маркировка по данным правительства РА 2006г. согласно утвержденному Решением от 21 декабря </w:t>
            </w:r>
            <w:r w:rsidRPr="003031AC">
              <w:rPr>
                <w:rFonts w:ascii="Arial Unicode" w:hAnsi="Arial Unicode" w:cs="Sylfaen"/>
                <w:bCs/>
                <w:sz w:val="18"/>
                <w:szCs w:val="18"/>
                <w:lang w:val="ru-RU"/>
              </w:rPr>
              <w:lastRenderedPageBreak/>
              <w:t>№ 1913-N “техническому регламенту свежих фруктов и овощей "и ст. 8 Закона РА” О безопасности пищевых продуктов".</w:t>
            </w:r>
          </w:p>
        </w:tc>
        <w:tc>
          <w:tcPr>
            <w:tcW w:w="943" w:type="dxa"/>
            <w:vAlign w:val="center"/>
          </w:tcPr>
          <w:p w:rsidR="009377C9" w:rsidRPr="009377C9" w:rsidRDefault="009377C9" w:rsidP="000E6A49">
            <w:pPr>
              <w:jc w:val="center"/>
              <w:rPr>
                <w:rFonts w:ascii="Sylfaen" w:hAnsi="Sylfaen" w:cs="Sylfaen"/>
                <w:sz w:val="22"/>
                <w:szCs w:val="22"/>
                <w:lang w:val="en-US"/>
              </w:rPr>
            </w:pPr>
            <w:r>
              <w:rPr>
                <w:rFonts w:ascii="Sylfaen" w:hAnsi="Sylfaen" w:cs="Sylfaen"/>
                <w:sz w:val="22"/>
                <w:szCs w:val="22"/>
                <w:lang w:val="en-US"/>
              </w:rPr>
              <w:lastRenderedPageBreak/>
              <w:t>кг</w:t>
            </w:r>
          </w:p>
        </w:tc>
        <w:tc>
          <w:tcPr>
            <w:tcW w:w="1377" w:type="dxa"/>
            <w:gridSpan w:val="2"/>
          </w:tcPr>
          <w:p w:rsidR="009377C9" w:rsidRPr="00AA5BD2" w:rsidRDefault="009377C9" w:rsidP="000D4651">
            <w:pPr>
              <w:widowControl w:val="0"/>
              <w:spacing w:after="120"/>
              <w:jc w:val="center"/>
              <w:rPr>
                <w:rFonts w:ascii="GHEA Grapalat" w:hAnsi="GHEA Grapalat"/>
                <w:sz w:val="16"/>
                <w:szCs w:val="16"/>
              </w:rPr>
            </w:pPr>
          </w:p>
        </w:tc>
        <w:tc>
          <w:tcPr>
            <w:tcW w:w="1080" w:type="dxa"/>
          </w:tcPr>
          <w:p w:rsidR="009377C9" w:rsidRPr="00AA5BD2" w:rsidRDefault="009377C9" w:rsidP="000D4651">
            <w:pPr>
              <w:widowControl w:val="0"/>
              <w:spacing w:after="120"/>
              <w:jc w:val="center"/>
              <w:rPr>
                <w:rFonts w:ascii="GHEA Grapalat" w:hAnsi="GHEA Grapalat"/>
                <w:sz w:val="16"/>
                <w:szCs w:val="16"/>
              </w:rPr>
            </w:pPr>
          </w:p>
        </w:tc>
        <w:tc>
          <w:tcPr>
            <w:tcW w:w="983" w:type="dxa"/>
            <w:vAlign w:val="center"/>
          </w:tcPr>
          <w:p w:rsidR="009377C9" w:rsidRPr="009377C9" w:rsidRDefault="009377C9" w:rsidP="00915CFE">
            <w:pPr>
              <w:jc w:val="center"/>
              <w:rPr>
                <w:rFonts w:ascii="Sylfaen" w:hAnsi="Sylfaen" w:cs="Sylfaen"/>
                <w:sz w:val="22"/>
                <w:szCs w:val="22"/>
                <w:lang w:val="en-US"/>
              </w:rPr>
            </w:pPr>
            <w:r>
              <w:rPr>
                <w:rFonts w:ascii="Sylfaen" w:hAnsi="Sylfaen" w:cs="Sylfaen"/>
                <w:sz w:val="22"/>
                <w:szCs w:val="22"/>
                <w:lang w:val="en-US"/>
              </w:rPr>
              <w:t>75</w:t>
            </w:r>
          </w:p>
        </w:tc>
        <w:tc>
          <w:tcPr>
            <w:tcW w:w="605" w:type="dxa"/>
          </w:tcPr>
          <w:p w:rsidR="009377C9" w:rsidRPr="000E6A49" w:rsidRDefault="009377C9" w:rsidP="00B91D7D">
            <w:pPr>
              <w:widowControl w:val="0"/>
              <w:spacing w:after="120"/>
              <w:jc w:val="center"/>
              <w:rPr>
                <w:rFonts w:ascii="GHEA Grapalat" w:hAnsi="GHEA Grapalat"/>
                <w:sz w:val="16"/>
                <w:szCs w:val="16"/>
              </w:rPr>
            </w:pPr>
            <w:r w:rsidRPr="009377C9">
              <w:rPr>
                <w:rFonts w:ascii="GHEA Grapalat" w:hAnsi="GHEA Grapalat"/>
                <w:sz w:val="16"/>
                <w:szCs w:val="16"/>
              </w:rPr>
              <w:t>Р</w:t>
            </w:r>
            <w:r w:rsidRPr="000E6A49">
              <w:rPr>
                <w:rFonts w:ascii="GHEA Grapalat" w:hAnsi="GHEA Grapalat"/>
                <w:sz w:val="16"/>
                <w:szCs w:val="16"/>
              </w:rPr>
              <w:t>А Араратский область г. Масис Ереванян 58</w:t>
            </w:r>
          </w:p>
        </w:tc>
        <w:tc>
          <w:tcPr>
            <w:tcW w:w="1070" w:type="dxa"/>
            <w:vAlign w:val="center"/>
          </w:tcPr>
          <w:p w:rsidR="009377C9" w:rsidRPr="009377C9" w:rsidRDefault="009377C9" w:rsidP="00B91D7D">
            <w:pPr>
              <w:jc w:val="center"/>
              <w:rPr>
                <w:rFonts w:ascii="Sylfaen" w:hAnsi="Sylfaen" w:cs="Sylfaen"/>
                <w:sz w:val="22"/>
                <w:szCs w:val="22"/>
                <w:lang w:val="en-US"/>
              </w:rPr>
            </w:pPr>
            <w:r>
              <w:rPr>
                <w:rFonts w:ascii="Sylfaen" w:hAnsi="Sylfaen" w:cs="Sylfaen"/>
                <w:sz w:val="22"/>
                <w:szCs w:val="22"/>
                <w:lang w:val="en-US"/>
              </w:rPr>
              <w:t>75</w:t>
            </w:r>
          </w:p>
        </w:tc>
        <w:tc>
          <w:tcPr>
            <w:tcW w:w="703" w:type="dxa"/>
            <w:vAlign w:val="center"/>
          </w:tcPr>
          <w:p w:rsidR="009377C9" w:rsidRPr="009377C9" w:rsidRDefault="009377C9" w:rsidP="00B91D7D">
            <w:pPr>
              <w:widowControl w:val="0"/>
              <w:spacing w:after="120"/>
              <w:jc w:val="center"/>
              <w:rPr>
                <w:rFonts w:ascii="GHEA Grapalat" w:hAnsi="GHEA Grapalat"/>
                <w:sz w:val="16"/>
                <w:szCs w:val="16"/>
                <w:lang w:val="en-US"/>
              </w:rPr>
            </w:pPr>
            <w:r>
              <w:rPr>
                <w:rFonts w:ascii="GHEA Grapalat" w:hAnsi="GHEA Grapalat"/>
                <w:sz w:val="16"/>
                <w:szCs w:val="16"/>
                <w:lang w:val="en-US"/>
              </w:rPr>
              <w:t>20.12.2020</w:t>
            </w:r>
          </w:p>
        </w:tc>
      </w:tr>
      <w:tr w:rsidR="009377C9" w:rsidRPr="00AA5BD2" w:rsidTr="009377C9">
        <w:trPr>
          <w:trHeight w:val="246"/>
          <w:jc w:val="center"/>
        </w:trPr>
        <w:tc>
          <w:tcPr>
            <w:tcW w:w="1478" w:type="dxa"/>
            <w:vAlign w:val="center"/>
          </w:tcPr>
          <w:p w:rsidR="009377C9" w:rsidRPr="003031AC" w:rsidRDefault="009377C9" w:rsidP="000E6A49">
            <w:pPr>
              <w:jc w:val="center"/>
              <w:rPr>
                <w:rFonts w:ascii="Sylfaen" w:hAnsi="Sylfaen" w:cs="Sylfaen"/>
                <w:sz w:val="22"/>
                <w:szCs w:val="22"/>
                <w:lang w:val="en-US"/>
              </w:rPr>
            </w:pPr>
            <w:r>
              <w:rPr>
                <w:rFonts w:ascii="Sylfaen" w:hAnsi="Sylfaen" w:cs="Sylfaen"/>
                <w:sz w:val="22"/>
                <w:szCs w:val="22"/>
                <w:lang w:val="en-US"/>
              </w:rPr>
              <w:lastRenderedPageBreak/>
              <w:t>5</w:t>
            </w:r>
          </w:p>
        </w:tc>
        <w:tc>
          <w:tcPr>
            <w:tcW w:w="1453" w:type="dxa"/>
            <w:vAlign w:val="center"/>
          </w:tcPr>
          <w:p w:rsidR="009377C9" w:rsidRPr="00630BED" w:rsidRDefault="009377C9" w:rsidP="00B91D7D">
            <w:pPr>
              <w:rPr>
                <w:rFonts w:ascii="Sylfaen" w:hAnsi="Sylfaen" w:cs="Sylfaen"/>
                <w:sz w:val="22"/>
                <w:szCs w:val="22"/>
              </w:rPr>
            </w:pPr>
            <w:r>
              <w:rPr>
                <w:rFonts w:ascii="Sylfaen" w:hAnsi="Sylfaen" w:cs="Sylfaen"/>
                <w:sz w:val="22"/>
                <w:szCs w:val="22"/>
              </w:rPr>
              <w:t>15842310</w:t>
            </w:r>
          </w:p>
        </w:tc>
        <w:tc>
          <w:tcPr>
            <w:tcW w:w="2014" w:type="dxa"/>
            <w:gridSpan w:val="2"/>
            <w:vAlign w:val="center"/>
          </w:tcPr>
          <w:p w:rsidR="009377C9" w:rsidRPr="00ED02F8" w:rsidRDefault="009377C9" w:rsidP="00B91D7D">
            <w:pPr>
              <w:rPr>
                <w:rFonts w:ascii="Calibri" w:hAnsi="Calibri" w:cs="Calibri"/>
                <w:sz w:val="22"/>
                <w:szCs w:val="22"/>
                <w:lang w:val="en-US"/>
              </w:rPr>
            </w:pPr>
            <w:r>
              <w:rPr>
                <w:rFonts w:ascii="Calibri" w:hAnsi="Calibri" w:cs="Calibri"/>
                <w:sz w:val="22"/>
                <w:szCs w:val="22"/>
                <w:lang w:val="en-US"/>
              </w:rPr>
              <w:t>Конфеты</w:t>
            </w:r>
          </w:p>
        </w:tc>
        <w:tc>
          <w:tcPr>
            <w:tcW w:w="1117" w:type="dxa"/>
            <w:gridSpan w:val="2"/>
          </w:tcPr>
          <w:p w:rsidR="009377C9" w:rsidRPr="00AA5BD2" w:rsidRDefault="009377C9" w:rsidP="000D4651">
            <w:pPr>
              <w:widowControl w:val="0"/>
              <w:spacing w:after="120"/>
              <w:jc w:val="center"/>
              <w:rPr>
                <w:rFonts w:ascii="GHEA Grapalat" w:hAnsi="GHEA Grapalat"/>
                <w:sz w:val="16"/>
                <w:szCs w:val="16"/>
              </w:rPr>
            </w:pPr>
          </w:p>
        </w:tc>
        <w:tc>
          <w:tcPr>
            <w:tcW w:w="1395" w:type="dxa"/>
            <w:vAlign w:val="center"/>
          </w:tcPr>
          <w:p w:rsidR="009377C9" w:rsidRPr="00133690" w:rsidRDefault="009377C9" w:rsidP="003031AC">
            <w:pPr>
              <w:pStyle w:val="NoSpacing"/>
              <w:rPr>
                <w:rFonts w:ascii="Arial Unicode" w:hAnsi="Arial Unicode" w:cs="Sylfaen"/>
                <w:bCs/>
                <w:sz w:val="18"/>
                <w:szCs w:val="18"/>
                <w:lang w:val="ru-RU"/>
              </w:rPr>
            </w:pPr>
            <w:r w:rsidRPr="003031AC">
              <w:rPr>
                <w:rFonts w:ascii="Arial Unicode" w:hAnsi="Arial Unicode" w:cs="Sylfaen"/>
                <w:bCs/>
                <w:sz w:val="18"/>
                <w:szCs w:val="18"/>
                <w:lang w:val="ru-RU"/>
              </w:rPr>
              <w:t>К</w:t>
            </w:r>
            <w:r>
              <w:rPr>
                <w:rFonts w:ascii="Arial Unicode" w:hAnsi="Arial Unicode" w:cs="Sylfaen"/>
                <w:bCs/>
                <w:sz w:val="18"/>
                <w:szCs w:val="18"/>
                <w:lang w:val="ru-RU"/>
              </w:rPr>
              <w:t>онфет</w:t>
            </w:r>
            <w:r w:rsidRPr="003031AC">
              <w:rPr>
                <w:rFonts w:ascii="Arial Unicode" w:hAnsi="Arial Unicode" w:cs="Sylfaen"/>
                <w:bCs/>
                <w:sz w:val="18"/>
                <w:szCs w:val="18"/>
                <w:lang w:val="ru-RU"/>
              </w:rPr>
              <w:t>ы с помадным кремом и с шоколадной глазурью безопасность по N 2-III-4.9-01-2010 на основании постановлений, зафиксированных в международных договорах, принятых в ходе мирных конференций в Сан-Ремо (26 апреля 1920г) и в Севре (10 августа 1920г:</w:t>
            </w:r>
          </w:p>
        </w:tc>
        <w:tc>
          <w:tcPr>
            <w:tcW w:w="943" w:type="dxa"/>
            <w:vAlign w:val="center"/>
          </w:tcPr>
          <w:p w:rsidR="009377C9" w:rsidRPr="009377C9" w:rsidRDefault="009377C9" w:rsidP="000E6A49">
            <w:pPr>
              <w:jc w:val="center"/>
              <w:rPr>
                <w:rFonts w:ascii="Sylfaen" w:hAnsi="Sylfaen" w:cs="Sylfaen"/>
                <w:sz w:val="22"/>
                <w:szCs w:val="22"/>
                <w:lang w:val="en-US"/>
              </w:rPr>
            </w:pPr>
            <w:r>
              <w:rPr>
                <w:rFonts w:ascii="Sylfaen" w:hAnsi="Sylfaen" w:cs="Sylfaen"/>
                <w:sz w:val="22"/>
                <w:szCs w:val="22"/>
                <w:lang w:val="en-US"/>
              </w:rPr>
              <w:t>кг</w:t>
            </w:r>
          </w:p>
        </w:tc>
        <w:tc>
          <w:tcPr>
            <w:tcW w:w="1377" w:type="dxa"/>
            <w:gridSpan w:val="2"/>
          </w:tcPr>
          <w:p w:rsidR="009377C9" w:rsidRPr="00AA5BD2" w:rsidRDefault="009377C9" w:rsidP="000D4651">
            <w:pPr>
              <w:widowControl w:val="0"/>
              <w:spacing w:after="120"/>
              <w:jc w:val="center"/>
              <w:rPr>
                <w:rFonts w:ascii="GHEA Grapalat" w:hAnsi="GHEA Grapalat"/>
                <w:sz w:val="16"/>
                <w:szCs w:val="16"/>
              </w:rPr>
            </w:pPr>
          </w:p>
        </w:tc>
        <w:tc>
          <w:tcPr>
            <w:tcW w:w="1080" w:type="dxa"/>
          </w:tcPr>
          <w:p w:rsidR="009377C9" w:rsidRPr="00AA5BD2" w:rsidRDefault="009377C9" w:rsidP="000D4651">
            <w:pPr>
              <w:widowControl w:val="0"/>
              <w:spacing w:after="120"/>
              <w:jc w:val="center"/>
              <w:rPr>
                <w:rFonts w:ascii="GHEA Grapalat" w:hAnsi="GHEA Grapalat"/>
                <w:sz w:val="16"/>
                <w:szCs w:val="16"/>
              </w:rPr>
            </w:pPr>
          </w:p>
        </w:tc>
        <w:tc>
          <w:tcPr>
            <w:tcW w:w="983" w:type="dxa"/>
            <w:vAlign w:val="center"/>
          </w:tcPr>
          <w:p w:rsidR="009377C9" w:rsidRPr="009377C9" w:rsidRDefault="009377C9" w:rsidP="00915CFE">
            <w:pPr>
              <w:jc w:val="center"/>
              <w:rPr>
                <w:rFonts w:ascii="Sylfaen" w:hAnsi="Sylfaen" w:cs="Sylfaen"/>
                <w:sz w:val="22"/>
                <w:szCs w:val="22"/>
                <w:lang w:val="en-US"/>
              </w:rPr>
            </w:pPr>
            <w:r>
              <w:rPr>
                <w:rFonts w:ascii="Sylfaen" w:hAnsi="Sylfaen" w:cs="Sylfaen"/>
                <w:sz w:val="22"/>
                <w:szCs w:val="22"/>
                <w:lang w:val="en-US"/>
              </w:rPr>
              <w:t>112</w:t>
            </w:r>
          </w:p>
        </w:tc>
        <w:tc>
          <w:tcPr>
            <w:tcW w:w="605" w:type="dxa"/>
            <w:vAlign w:val="center"/>
          </w:tcPr>
          <w:p w:rsidR="009377C9" w:rsidRPr="000E6A49" w:rsidRDefault="009377C9" w:rsidP="009377C9">
            <w:pPr>
              <w:widowControl w:val="0"/>
              <w:spacing w:after="120"/>
              <w:jc w:val="center"/>
              <w:rPr>
                <w:rFonts w:ascii="GHEA Grapalat" w:hAnsi="GHEA Grapalat"/>
                <w:sz w:val="16"/>
                <w:szCs w:val="16"/>
              </w:rPr>
            </w:pPr>
            <w:r w:rsidRPr="009377C9">
              <w:rPr>
                <w:rFonts w:ascii="GHEA Grapalat" w:hAnsi="GHEA Grapalat"/>
                <w:sz w:val="16"/>
                <w:szCs w:val="16"/>
              </w:rPr>
              <w:t>Р</w:t>
            </w:r>
            <w:r w:rsidRPr="000E6A49">
              <w:rPr>
                <w:rFonts w:ascii="GHEA Grapalat" w:hAnsi="GHEA Grapalat"/>
                <w:sz w:val="16"/>
                <w:szCs w:val="16"/>
              </w:rPr>
              <w:t>А Араратский область г. Масис Ереванян 58</w:t>
            </w:r>
          </w:p>
        </w:tc>
        <w:tc>
          <w:tcPr>
            <w:tcW w:w="1070" w:type="dxa"/>
            <w:vAlign w:val="center"/>
          </w:tcPr>
          <w:p w:rsidR="009377C9" w:rsidRPr="009377C9" w:rsidRDefault="009377C9" w:rsidP="00B91D7D">
            <w:pPr>
              <w:jc w:val="center"/>
              <w:rPr>
                <w:rFonts w:ascii="Sylfaen" w:hAnsi="Sylfaen" w:cs="Sylfaen"/>
                <w:sz w:val="22"/>
                <w:szCs w:val="22"/>
                <w:lang w:val="en-US"/>
              </w:rPr>
            </w:pPr>
            <w:r>
              <w:rPr>
                <w:rFonts w:ascii="Sylfaen" w:hAnsi="Sylfaen" w:cs="Sylfaen"/>
                <w:sz w:val="22"/>
                <w:szCs w:val="22"/>
                <w:lang w:val="en-US"/>
              </w:rPr>
              <w:t>112</w:t>
            </w:r>
          </w:p>
        </w:tc>
        <w:tc>
          <w:tcPr>
            <w:tcW w:w="703" w:type="dxa"/>
            <w:vAlign w:val="center"/>
          </w:tcPr>
          <w:p w:rsidR="009377C9" w:rsidRPr="009377C9" w:rsidRDefault="009377C9" w:rsidP="00B91D7D">
            <w:pPr>
              <w:widowControl w:val="0"/>
              <w:spacing w:after="120"/>
              <w:jc w:val="center"/>
              <w:rPr>
                <w:rFonts w:ascii="GHEA Grapalat" w:hAnsi="GHEA Grapalat"/>
                <w:sz w:val="16"/>
                <w:szCs w:val="16"/>
                <w:lang w:val="en-US"/>
              </w:rPr>
            </w:pPr>
            <w:r>
              <w:rPr>
                <w:rFonts w:ascii="GHEA Grapalat" w:hAnsi="GHEA Grapalat"/>
                <w:sz w:val="16"/>
                <w:szCs w:val="16"/>
                <w:lang w:val="en-US"/>
              </w:rPr>
              <w:t>20.12.2020</w:t>
            </w:r>
          </w:p>
        </w:tc>
      </w:tr>
      <w:tr w:rsidR="009377C9" w:rsidRPr="00AA5BD2" w:rsidTr="0018795E">
        <w:trPr>
          <w:trHeight w:val="246"/>
          <w:jc w:val="center"/>
        </w:trPr>
        <w:tc>
          <w:tcPr>
            <w:tcW w:w="1478" w:type="dxa"/>
            <w:vAlign w:val="center"/>
          </w:tcPr>
          <w:p w:rsidR="009377C9" w:rsidRPr="003031AC" w:rsidRDefault="009377C9" w:rsidP="000E6A49">
            <w:pPr>
              <w:jc w:val="center"/>
              <w:rPr>
                <w:rFonts w:ascii="Sylfaen" w:hAnsi="Sylfaen" w:cs="Sylfaen"/>
                <w:sz w:val="22"/>
                <w:szCs w:val="22"/>
                <w:lang w:val="en-US"/>
              </w:rPr>
            </w:pPr>
            <w:r>
              <w:rPr>
                <w:rFonts w:ascii="Sylfaen" w:hAnsi="Sylfaen" w:cs="Sylfaen"/>
                <w:sz w:val="22"/>
                <w:szCs w:val="22"/>
                <w:lang w:val="en-US"/>
              </w:rPr>
              <w:t>6</w:t>
            </w:r>
          </w:p>
        </w:tc>
        <w:tc>
          <w:tcPr>
            <w:tcW w:w="1453" w:type="dxa"/>
            <w:vAlign w:val="center"/>
          </w:tcPr>
          <w:p w:rsidR="009377C9" w:rsidRPr="00630BED" w:rsidRDefault="009377C9" w:rsidP="00B91D7D">
            <w:pPr>
              <w:rPr>
                <w:rFonts w:ascii="Sylfaen" w:hAnsi="Sylfaen" w:cs="Sylfaen"/>
                <w:sz w:val="22"/>
                <w:szCs w:val="22"/>
              </w:rPr>
            </w:pPr>
            <w:r>
              <w:rPr>
                <w:rFonts w:ascii="Sylfaen" w:hAnsi="Sylfaen" w:cs="Sylfaen"/>
                <w:sz w:val="22"/>
                <w:szCs w:val="22"/>
              </w:rPr>
              <w:t>03222334</w:t>
            </w:r>
          </w:p>
        </w:tc>
        <w:tc>
          <w:tcPr>
            <w:tcW w:w="2014" w:type="dxa"/>
            <w:gridSpan w:val="2"/>
            <w:vAlign w:val="center"/>
          </w:tcPr>
          <w:p w:rsidR="009377C9" w:rsidRPr="00ED02F8" w:rsidRDefault="009377C9" w:rsidP="00B91D7D">
            <w:pPr>
              <w:rPr>
                <w:rFonts w:ascii="Calibri" w:hAnsi="Calibri" w:cs="Calibri"/>
                <w:sz w:val="22"/>
                <w:szCs w:val="22"/>
                <w:lang w:val="en-US"/>
              </w:rPr>
            </w:pPr>
            <w:r>
              <w:rPr>
                <w:rFonts w:ascii="Calibri" w:hAnsi="Calibri" w:cs="Calibri"/>
                <w:sz w:val="22"/>
                <w:szCs w:val="22"/>
                <w:lang w:val="en-US"/>
              </w:rPr>
              <w:t>Слива</w:t>
            </w:r>
          </w:p>
        </w:tc>
        <w:tc>
          <w:tcPr>
            <w:tcW w:w="1117" w:type="dxa"/>
            <w:gridSpan w:val="2"/>
          </w:tcPr>
          <w:p w:rsidR="009377C9" w:rsidRPr="00AA5BD2" w:rsidRDefault="009377C9" w:rsidP="000D4651">
            <w:pPr>
              <w:widowControl w:val="0"/>
              <w:spacing w:after="120"/>
              <w:jc w:val="center"/>
              <w:rPr>
                <w:rFonts w:ascii="GHEA Grapalat" w:hAnsi="GHEA Grapalat"/>
                <w:sz w:val="16"/>
                <w:szCs w:val="16"/>
              </w:rPr>
            </w:pPr>
          </w:p>
        </w:tc>
        <w:tc>
          <w:tcPr>
            <w:tcW w:w="1395" w:type="dxa"/>
            <w:vAlign w:val="center"/>
          </w:tcPr>
          <w:p w:rsidR="009377C9" w:rsidRPr="00133690" w:rsidRDefault="009377C9" w:rsidP="003031AC">
            <w:pPr>
              <w:jc w:val="both"/>
              <w:rPr>
                <w:rFonts w:ascii="Sylfaen" w:hAnsi="Sylfaen" w:cs="Sylfaen"/>
                <w:bCs/>
                <w:color w:val="000000"/>
                <w:sz w:val="18"/>
                <w:szCs w:val="18"/>
              </w:rPr>
            </w:pPr>
            <w:r w:rsidRPr="003031AC">
              <w:rPr>
                <w:rFonts w:ascii="Sylfaen" w:hAnsi="Sylfaen" w:cs="Sylfaen"/>
                <w:bCs/>
                <w:color w:val="000000"/>
                <w:sz w:val="18"/>
                <w:szCs w:val="18"/>
              </w:rPr>
              <w:t xml:space="preserve">Слива свежая, высшего или I сорта, ГОСТ 21122-75:Безопасность и маркировка по </w:t>
            </w:r>
            <w:r w:rsidRPr="003031AC">
              <w:rPr>
                <w:rFonts w:ascii="Sylfaen" w:hAnsi="Sylfaen" w:cs="Sylfaen"/>
                <w:bCs/>
                <w:color w:val="000000"/>
                <w:sz w:val="18"/>
                <w:szCs w:val="18"/>
              </w:rPr>
              <w:lastRenderedPageBreak/>
              <w:t>данным правительства РА 2006г. согласно утвержденному Решением от 21 декабря № 1913-N «техническому регламенту свежих фруктов и овощей "и ст. 8 Закона РА» О безопасности пищевых продуктов".</w:t>
            </w:r>
          </w:p>
        </w:tc>
        <w:tc>
          <w:tcPr>
            <w:tcW w:w="943" w:type="dxa"/>
            <w:vAlign w:val="center"/>
          </w:tcPr>
          <w:p w:rsidR="009377C9" w:rsidRPr="009377C9" w:rsidRDefault="009377C9" w:rsidP="000E6A49">
            <w:pPr>
              <w:jc w:val="center"/>
              <w:rPr>
                <w:rFonts w:ascii="Sylfaen" w:hAnsi="Sylfaen" w:cs="Sylfaen"/>
                <w:sz w:val="22"/>
                <w:szCs w:val="22"/>
                <w:lang w:val="en-US"/>
              </w:rPr>
            </w:pPr>
            <w:r>
              <w:rPr>
                <w:rFonts w:ascii="Sylfaen" w:hAnsi="Sylfaen" w:cs="Sylfaen"/>
                <w:sz w:val="22"/>
                <w:szCs w:val="22"/>
                <w:lang w:val="en-US"/>
              </w:rPr>
              <w:lastRenderedPageBreak/>
              <w:t>кг</w:t>
            </w:r>
          </w:p>
        </w:tc>
        <w:tc>
          <w:tcPr>
            <w:tcW w:w="1377" w:type="dxa"/>
            <w:gridSpan w:val="2"/>
          </w:tcPr>
          <w:p w:rsidR="009377C9" w:rsidRPr="00AA5BD2" w:rsidRDefault="009377C9" w:rsidP="000D4651">
            <w:pPr>
              <w:widowControl w:val="0"/>
              <w:spacing w:after="120"/>
              <w:jc w:val="center"/>
              <w:rPr>
                <w:rFonts w:ascii="GHEA Grapalat" w:hAnsi="GHEA Grapalat"/>
                <w:sz w:val="16"/>
                <w:szCs w:val="16"/>
              </w:rPr>
            </w:pPr>
          </w:p>
        </w:tc>
        <w:tc>
          <w:tcPr>
            <w:tcW w:w="1080" w:type="dxa"/>
          </w:tcPr>
          <w:p w:rsidR="009377C9" w:rsidRPr="00AA5BD2" w:rsidRDefault="009377C9" w:rsidP="000D4651">
            <w:pPr>
              <w:widowControl w:val="0"/>
              <w:spacing w:after="120"/>
              <w:jc w:val="center"/>
              <w:rPr>
                <w:rFonts w:ascii="GHEA Grapalat" w:hAnsi="GHEA Grapalat"/>
                <w:sz w:val="16"/>
                <w:szCs w:val="16"/>
              </w:rPr>
            </w:pPr>
          </w:p>
        </w:tc>
        <w:tc>
          <w:tcPr>
            <w:tcW w:w="983" w:type="dxa"/>
            <w:vAlign w:val="center"/>
          </w:tcPr>
          <w:p w:rsidR="009377C9" w:rsidRPr="009377C9" w:rsidRDefault="009377C9" w:rsidP="00915CFE">
            <w:pPr>
              <w:jc w:val="center"/>
              <w:rPr>
                <w:rFonts w:ascii="Sylfaen" w:hAnsi="Sylfaen" w:cs="Sylfaen"/>
                <w:sz w:val="22"/>
                <w:szCs w:val="22"/>
                <w:lang w:val="en-US"/>
              </w:rPr>
            </w:pPr>
            <w:r>
              <w:rPr>
                <w:rFonts w:ascii="Sylfaen" w:hAnsi="Sylfaen" w:cs="Sylfaen"/>
                <w:sz w:val="22"/>
                <w:szCs w:val="22"/>
                <w:lang w:val="en-US"/>
              </w:rPr>
              <w:t>90</w:t>
            </w:r>
          </w:p>
        </w:tc>
        <w:tc>
          <w:tcPr>
            <w:tcW w:w="605" w:type="dxa"/>
          </w:tcPr>
          <w:p w:rsidR="009377C9" w:rsidRPr="000E6A49" w:rsidRDefault="009377C9" w:rsidP="00B91D7D">
            <w:pPr>
              <w:widowControl w:val="0"/>
              <w:spacing w:after="120"/>
              <w:jc w:val="center"/>
              <w:rPr>
                <w:rFonts w:ascii="GHEA Grapalat" w:hAnsi="GHEA Grapalat"/>
                <w:sz w:val="16"/>
                <w:szCs w:val="16"/>
              </w:rPr>
            </w:pPr>
            <w:r w:rsidRPr="009377C9">
              <w:rPr>
                <w:rFonts w:ascii="GHEA Grapalat" w:hAnsi="GHEA Grapalat"/>
                <w:sz w:val="16"/>
                <w:szCs w:val="16"/>
              </w:rPr>
              <w:t>Р</w:t>
            </w:r>
            <w:r w:rsidRPr="000E6A49">
              <w:rPr>
                <w:rFonts w:ascii="GHEA Grapalat" w:hAnsi="GHEA Grapalat"/>
                <w:sz w:val="16"/>
                <w:szCs w:val="16"/>
              </w:rPr>
              <w:t>А Араратский область г. Маси</w:t>
            </w:r>
            <w:r w:rsidRPr="000E6A49">
              <w:rPr>
                <w:rFonts w:ascii="GHEA Grapalat" w:hAnsi="GHEA Grapalat"/>
                <w:sz w:val="16"/>
                <w:szCs w:val="16"/>
              </w:rPr>
              <w:lastRenderedPageBreak/>
              <w:t>с Ереванян 58</w:t>
            </w:r>
          </w:p>
        </w:tc>
        <w:tc>
          <w:tcPr>
            <w:tcW w:w="1070" w:type="dxa"/>
            <w:vAlign w:val="center"/>
          </w:tcPr>
          <w:p w:rsidR="009377C9" w:rsidRPr="009377C9" w:rsidRDefault="009377C9" w:rsidP="00B91D7D">
            <w:pPr>
              <w:jc w:val="center"/>
              <w:rPr>
                <w:rFonts w:ascii="Sylfaen" w:hAnsi="Sylfaen" w:cs="Sylfaen"/>
                <w:sz w:val="22"/>
                <w:szCs w:val="22"/>
                <w:lang w:val="en-US"/>
              </w:rPr>
            </w:pPr>
            <w:r>
              <w:rPr>
                <w:rFonts w:ascii="Sylfaen" w:hAnsi="Sylfaen" w:cs="Sylfaen"/>
                <w:sz w:val="22"/>
                <w:szCs w:val="22"/>
                <w:lang w:val="en-US"/>
              </w:rPr>
              <w:lastRenderedPageBreak/>
              <w:t>90</w:t>
            </w:r>
          </w:p>
        </w:tc>
        <w:tc>
          <w:tcPr>
            <w:tcW w:w="703" w:type="dxa"/>
            <w:vAlign w:val="center"/>
          </w:tcPr>
          <w:p w:rsidR="009377C9" w:rsidRPr="009377C9" w:rsidRDefault="009377C9" w:rsidP="00B91D7D">
            <w:pPr>
              <w:widowControl w:val="0"/>
              <w:spacing w:after="120"/>
              <w:jc w:val="center"/>
              <w:rPr>
                <w:rFonts w:ascii="GHEA Grapalat" w:hAnsi="GHEA Grapalat"/>
                <w:sz w:val="16"/>
                <w:szCs w:val="16"/>
                <w:lang w:val="en-US"/>
              </w:rPr>
            </w:pPr>
            <w:r>
              <w:rPr>
                <w:rFonts w:ascii="GHEA Grapalat" w:hAnsi="GHEA Grapalat"/>
                <w:sz w:val="16"/>
                <w:szCs w:val="16"/>
                <w:lang w:val="en-US"/>
              </w:rPr>
              <w:t>20.12.2020</w:t>
            </w:r>
          </w:p>
        </w:tc>
      </w:tr>
      <w:tr w:rsidR="009377C9" w:rsidRPr="00AA5BD2" w:rsidTr="009377C9">
        <w:trPr>
          <w:trHeight w:val="246"/>
          <w:jc w:val="center"/>
        </w:trPr>
        <w:tc>
          <w:tcPr>
            <w:tcW w:w="1478" w:type="dxa"/>
            <w:vAlign w:val="center"/>
          </w:tcPr>
          <w:p w:rsidR="009377C9" w:rsidRPr="003031AC" w:rsidRDefault="009377C9" w:rsidP="000E6A49">
            <w:pPr>
              <w:jc w:val="center"/>
              <w:rPr>
                <w:rFonts w:ascii="Sylfaen" w:hAnsi="Sylfaen" w:cs="Sylfaen"/>
                <w:sz w:val="22"/>
                <w:szCs w:val="22"/>
                <w:lang w:val="en-US"/>
              </w:rPr>
            </w:pPr>
            <w:r>
              <w:rPr>
                <w:rFonts w:ascii="Sylfaen" w:hAnsi="Sylfaen" w:cs="Sylfaen"/>
                <w:sz w:val="22"/>
                <w:szCs w:val="22"/>
                <w:lang w:val="en-US"/>
              </w:rPr>
              <w:lastRenderedPageBreak/>
              <w:t>7</w:t>
            </w:r>
          </w:p>
        </w:tc>
        <w:tc>
          <w:tcPr>
            <w:tcW w:w="1453" w:type="dxa"/>
            <w:vAlign w:val="center"/>
          </w:tcPr>
          <w:p w:rsidR="009377C9" w:rsidRPr="00630BED" w:rsidRDefault="009377C9" w:rsidP="00B91D7D">
            <w:pPr>
              <w:rPr>
                <w:rFonts w:ascii="Sylfaen" w:hAnsi="Sylfaen" w:cs="Sylfaen"/>
                <w:sz w:val="22"/>
                <w:szCs w:val="22"/>
              </w:rPr>
            </w:pPr>
            <w:r>
              <w:rPr>
                <w:rFonts w:ascii="Sylfaen" w:hAnsi="Sylfaen" w:cs="Sylfaen"/>
                <w:sz w:val="22"/>
                <w:szCs w:val="22"/>
              </w:rPr>
              <w:t>15331470</w:t>
            </w:r>
          </w:p>
        </w:tc>
        <w:tc>
          <w:tcPr>
            <w:tcW w:w="2014" w:type="dxa"/>
            <w:gridSpan w:val="2"/>
            <w:vAlign w:val="center"/>
          </w:tcPr>
          <w:p w:rsidR="009377C9" w:rsidRPr="00ED02F8" w:rsidRDefault="009377C9" w:rsidP="00B91D7D">
            <w:pPr>
              <w:rPr>
                <w:rFonts w:ascii="Calibri" w:hAnsi="Calibri" w:cs="Calibri"/>
                <w:sz w:val="22"/>
                <w:szCs w:val="22"/>
                <w:lang w:val="en-US"/>
              </w:rPr>
            </w:pPr>
            <w:r>
              <w:rPr>
                <w:rFonts w:ascii="Calibri" w:hAnsi="Calibri" w:cs="Calibri"/>
                <w:sz w:val="22"/>
                <w:szCs w:val="22"/>
                <w:lang w:val="en-US"/>
              </w:rPr>
              <w:t>Консервированная сладкая кукуруза</w:t>
            </w:r>
          </w:p>
        </w:tc>
        <w:tc>
          <w:tcPr>
            <w:tcW w:w="1117" w:type="dxa"/>
            <w:gridSpan w:val="2"/>
          </w:tcPr>
          <w:p w:rsidR="009377C9" w:rsidRPr="00AA5BD2" w:rsidRDefault="009377C9" w:rsidP="000D4651">
            <w:pPr>
              <w:widowControl w:val="0"/>
              <w:spacing w:after="120"/>
              <w:jc w:val="center"/>
              <w:rPr>
                <w:rFonts w:ascii="GHEA Grapalat" w:hAnsi="GHEA Grapalat"/>
                <w:sz w:val="16"/>
                <w:szCs w:val="16"/>
              </w:rPr>
            </w:pPr>
          </w:p>
        </w:tc>
        <w:tc>
          <w:tcPr>
            <w:tcW w:w="1395" w:type="dxa"/>
            <w:vAlign w:val="center"/>
          </w:tcPr>
          <w:p w:rsidR="009377C9" w:rsidRPr="00133690" w:rsidRDefault="009377C9" w:rsidP="00747FB3">
            <w:pPr>
              <w:jc w:val="both"/>
              <w:rPr>
                <w:rFonts w:ascii="Sylfaen" w:hAnsi="Sylfaen" w:cs="Sylfaen"/>
                <w:bCs/>
                <w:color w:val="000000"/>
                <w:sz w:val="18"/>
                <w:szCs w:val="18"/>
              </w:rPr>
            </w:pPr>
            <w:r w:rsidRPr="003031AC">
              <w:rPr>
                <w:rFonts w:ascii="Sylfaen" w:hAnsi="Sylfaen" w:cs="Sylfaen"/>
                <w:bCs/>
                <w:color w:val="000000"/>
                <w:sz w:val="18"/>
                <w:szCs w:val="18"/>
              </w:rPr>
              <w:t>Кукуруза консервированная, состав: кук</w:t>
            </w:r>
            <w:r w:rsidR="00747FB3">
              <w:rPr>
                <w:rFonts w:ascii="Sylfaen" w:hAnsi="Sylfaen" w:cs="Sylfaen"/>
                <w:bCs/>
                <w:color w:val="000000"/>
                <w:sz w:val="18"/>
                <w:szCs w:val="18"/>
              </w:rPr>
              <w:t xml:space="preserve">уруза, вода, сахар, соль, </w:t>
            </w:r>
            <w:r w:rsidR="00747FB3" w:rsidRPr="00747FB3">
              <w:rPr>
                <w:rFonts w:ascii="Sylfaen" w:hAnsi="Sylfaen" w:cs="Sylfaen"/>
                <w:bCs/>
                <w:color w:val="000000"/>
                <w:sz w:val="18"/>
                <w:szCs w:val="18"/>
              </w:rPr>
              <w:t xml:space="preserve">в </w:t>
            </w:r>
            <w:r w:rsidR="00747FB3">
              <w:rPr>
                <w:rFonts w:ascii="Sylfaen" w:hAnsi="Sylfaen" w:cs="Sylfaen"/>
                <w:bCs/>
                <w:color w:val="000000"/>
                <w:sz w:val="18"/>
                <w:szCs w:val="18"/>
              </w:rPr>
              <w:t>стекл</w:t>
            </w:r>
            <w:r w:rsidR="00747FB3" w:rsidRPr="00747FB3">
              <w:rPr>
                <w:rFonts w:ascii="Sylfaen" w:hAnsi="Sylfaen" w:cs="Sylfaen"/>
                <w:bCs/>
                <w:color w:val="000000"/>
                <w:sz w:val="18"/>
                <w:szCs w:val="18"/>
              </w:rPr>
              <w:t>яных</w:t>
            </w:r>
            <w:r w:rsidRPr="003031AC">
              <w:rPr>
                <w:rFonts w:ascii="Sylfaen" w:hAnsi="Sylfaen" w:cs="Sylfaen"/>
                <w:bCs/>
                <w:color w:val="000000"/>
                <w:sz w:val="18"/>
                <w:szCs w:val="18"/>
              </w:rPr>
              <w:t xml:space="preserve"> или металл</w:t>
            </w:r>
            <w:r w:rsidR="00747FB3" w:rsidRPr="00747FB3">
              <w:rPr>
                <w:rFonts w:ascii="Sylfaen" w:hAnsi="Sylfaen" w:cs="Sylfaen"/>
                <w:bCs/>
                <w:color w:val="000000"/>
                <w:sz w:val="18"/>
                <w:szCs w:val="18"/>
              </w:rPr>
              <w:t>ических тара</w:t>
            </w:r>
            <w:r w:rsidRPr="003031AC">
              <w:rPr>
                <w:rFonts w:ascii="Sylfaen" w:hAnsi="Sylfaen" w:cs="Sylfaen"/>
                <w:bCs/>
                <w:color w:val="000000"/>
                <w:sz w:val="18"/>
                <w:szCs w:val="18"/>
              </w:rPr>
              <w:t xml:space="preserve"> 800-850-г в б</w:t>
            </w:r>
            <w:r w:rsidR="00747FB3" w:rsidRPr="00747FB3">
              <w:rPr>
                <w:rFonts w:ascii="Sylfaen" w:hAnsi="Sylfaen" w:cs="Sylfaen"/>
                <w:bCs/>
                <w:color w:val="000000"/>
                <w:sz w:val="18"/>
                <w:szCs w:val="18"/>
              </w:rPr>
              <w:t>ан</w:t>
            </w:r>
            <w:r w:rsidRPr="003031AC">
              <w:rPr>
                <w:rFonts w:ascii="Sylfaen" w:hAnsi="Sylfaen" w:cs="Sylfaen"/>
                <w:bCs/>
                <w:color w:val="000000"/>
                <w:sz w:val="18"/>
                <w:szCs w:val="18"/>
              </w:rPr>
              <w:t xml:space="preserve">ках.-4.9-01-2010 на основании изложенного и принимая за основу пункты “а”, " д " и "з", " д " и " з "части 1 </w:t>
            </w:r>
            <w:r w:rsidRPr="003031AC">
              <w:rPr>
                <w:rFonts w:ascii="Sylfaen" w:hAnsi="Sylfaen" w:cs="Sylfaen"/>
                <w:bCs/>
                <w:color w:val="000000"/>
                <w:sz w:val="18"/>
                <w:szCs w:val="18"/>
              </w:rPr>
              <w:lastRenderedPageBreak/>
              <w:t>статьи 20, Часть 1 статьи 20, Часть 1 статьи 20 Закона Республики Армения "О безопасности продуктов питания". %:</w:t>
            </w:r>
          </w:p>
        </w:tc>
        <w:tc>
          <w:tcPr>
            <w:tcW w:w="943" w:type="dxa"/>
            <w:vAlign w:val="center"/>
          </w:tcPr>
          <w:p w:rsidR="009377C9" w:rsidRPr="009377C9" w:rsidRDefault="009377C9" w:rsidP="000E6A49">
            <w:pPr>
              <w:jc w:val="center"/>
              <w:rPr>
                <w:rFonts w:ascii="Sylfaen" w:hAnsi="Sylfaen" w:cs="Sylfaen"/>
                <w:sz w:val="22"/>
                <w:szCs w:val="22"/>
                <w:lang w:val="en-US"/>
              </w:rPr>
            </w:pPr>
            <w:r>
              <w:rPr>
                <w:rFonts w:ascii="Sylfaen" w:hAnsi="Sylfaen" w:cs="Sylfaen"/>
                <w:sz w:val="22"/>
                <w:szCs w:val="22"/>
                <w:lang w:val="en-US"/>
              </w:rPr>
              <w:lastRenderedPageBreak/>
              <w:t>шт</w:t>
            </w:r>
          </w:p>
        </w:tc>
        <w:tc>
          <w:tcPr>
            <w:tcW w:w="1377" w:type="dxa"/>
            <w:gridSpan w:val="2"/>
          </w:tcPr>
          <w:p w:rsidR="009377C9" w:rsidRPr="00AA5BD2" w:rsidRDefault="009377C9" w:rsidP="000D4651">
            <w:pPr>
              <w:widowControl w:val="0"/>
              <w:spacing w:after="120"/>
              <w:jc w:val="center"/>
              <w:rPr>
                <w:rFonts w:ascii="GHEA Grapalat" w:hAnsi="GHEA Grapalat"/>
                <w:sz w:val="16"/>
                <w:szCs w:val="16"/>
              </w:rPr>
            </w:pPr>
          </w:p>
        </w:tc>
        <w:tc>
          <w:tcPr>
            <w:tcW w:w="1080" w:type="dxa"/>
          </w:tcPr>
          <w:p w:rsidR="009377C9" w:rsidRPr="00AA5BD2" w:rsidRDefault="009377C9" w:rsidP="000D4651">
            <w:pPr>
              <w:widowControl w:val="0"/>
              <w:spacing w:after="120"/>
              <w:jc w:val="center"/>
              <w:rPr>
                <w:rFonts w:ascii="GHEA Grapalat" w:hAnsi="GHEA Grapalat"/>
                <w:sz w:val="16"/>
                <w:szCs w:val="16"/>
              </w:rPr>
            </w:pPr>
          </w:p>
        </w:tc>
        <w:tc>
          <w:tcPr>
            <w:tcW w:w="983" w:type="dxa"/>
            <w:vAlign w:val="center"/>
          </w:tcPr>
          <w:p w:rsidR="009377C9" w:rsidRPr="009377C9" w:rsidRDefault="009377C9" w:rsidP="00915CFE">
            <w:pPr>
              <w:jc w:val="center"/>
              <w:rPr>
                <w:rFonts w:ascii="Sylfaen" w:hAnsi="Sylfaen" w:cs="Sylfaen"/>
                <w:sz w:val="22"/>
                <w:szCs w:val="22"/>
                <w:lang w:val="en-US"/>
              </w:rPr>
            </w:pPr>
            <w:r>
              <w:rPr>
                <w:rFonts w:ascii="Sylfaen" w:hAnsi="Sylfaen" w:cs="Sylfaen"/>
                <w:sz w:val="22"/>
                <w:szCs w:val="22"/>
                <w:lang w:val="en-US"/>
              </w:rPr>
              <w:t>56</w:t>
            </w:r>
          </w:p>
        </w:tc>
        <w:tc>
          <w:tcPr>
            <w:tcW w:w="605" w:type="dxa"/>
            <w:vAlign w:val="center"/>
          </w:tcPr>
          <w:p w:rsidR="009377C9" w:rsidRPr="000E6A49" w:rsidRDefault="009377C9" w:rsidP="009377C9">
            <w:pPr>
              <w:widowControl w:val="0"/>
              <w:spacing w:after="120"/>
              <w:jc w:val="center"/>
              <w:rPr>
                <w:rFonts w:ascii="GHEA Grapalat" w:hAnsi="GHEA Grapalat"/>
                <w:sz w:val="16"/>
                <w:szCs w:val="16"/>
              </w:rPr>
            </w:pPr>
            <w:r w:rsidRPr="009377C9">
              <w:rPr>
                <w:rFonts w:ascii="GHEA Grapalat" w:hAnsi="GHEA Grapalat"/>
                <w:sz w:val="16"/>
                <w:szCs w:val="16"/>
              </w:rPr>
              <w:t>Р</w:t>
            </w:r>
            <w:r w:rsidRPr="000E6A49">
              <w:rPr>
                <w:rFonts w:ascii="GHEA Grapalat" w:hAnsi="GHEA Grapalat"/>
                <w:sz w:val="16"/>
                <w:szCs w:val="16"/>
              </w:rPr>
              <w:t>А Араратский область г. Масис Ереванян 58</w:t>
            </w:r>
          </w:p>
        </w:tc>
        <w:tc>
          <w:tcPr>
            <w:tcW w:w="1070" w:type="dxa"/>
            <w:vAlign w:val="center"/>
          </w:tcPr>
          <w:p w:rsidR="009377C9" w:rsidRPr="009377C9" w:rsidRDefault="009377C9" w:rsidP="00B91D7D">
            <w:pPr>
              <w:jc w:val="center"/>
              <w:rPr>
                <w:rFonts w:ascii="Sylfaen" w:hAnsi="Sylfaen" w:cs="Sylfaen"/>
                <w:sz w:val="22"/>
                <w:szCs w:val="22"/>
                <w:lang w:val="en-US"/>
              </w:rPr>
            </w:pPr>
            <w:r>
              <w:rPr>
                <w:rFonts w:ascii="Sylfaen" w:hAnsi="Sylfaen" w:cs="Sylfaen"/>
                <w:sz w:val="22"/>
                <w:szCs w:val="22"/>
                <w:lang w:val="en-US"/>
              </w:rPr>
              <w:t>56</w:t>
            </w:r>
          </w:p>
        </w:tc>
        <w:tc>
          <w:tcPr>
            <w:tcW w:w="703" w:type="dxa"/>
            <w:vAlign w:val="center"/>
          </w:tcPr>
          <w:p w:rsidR="009377C9" w:rsidRPr="009377C9" w:rsidRDefault="009377C9" w:rsidP="00B91D7D">
            <w:pPr>
              <w:widowControl w:val="0"/>
              <w:spacing w:after="120"/>
              <w:jc w:val="center"/>
              <w:rPr>
                <w:rFonts w:ascii="GHEA Grapalat" w:hAnsi="GHEA Grapalat"/>
                <w:sz w:val="16"/>
                <w:szCs w:val="16"/>
                <w:lang w:val="en-US"/>
              </w:rPr>
            </w:pPr>
            <w:r>
              <w:rPr>
                <w:rFonts w:ascii="GHEA Grapalat" w:hAnsi="GHEA Grapalat"/>
                <w:sz w:val="16"/>
                <w:szCs w:val="16"/>
                <w:lang w:val="en-US"/>
              </w:rPr>
              <w:t>20.12.2020</w:t>
            </w:r>
          </w:p>
        </w:tc>
      </w:tr>
      <w:tr w:rsidR="009377C9" w:rsidRPr="00AA5BD2" w:rsidTr="000D4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6"/>
          <w:wAfter w:w="4579" w:type="dxa"/>
          <w:jc w:val="center"/>
        </w:trPr>
        <w:tc>
          <w:tcPr>
            <w:tcW w:w="4536" w:type="dxa"/>
            <w:gridSpan w:val="3"/>
          </w:tcPr>
          <w:p w:rsidR="009377C9" w:rsidRPr="00AA5BD2" w:rsidRDefault="009377C9" w:rsidP="00DA3A61">
            <w:pPr>
              <w:widowControl w:val="0"/>
              <w:spacing w:after="160" w:line="360" w:lineRule="auto"/>
              <w:jc w:val="center"/>
              <w:rPr>
                <w:rFonts w:ascii="GHEA Grapalat" w:hAnsi="GHEA Grapalat" w:cs="Sylfaen"/>
                <w:b/>
                <w:bCs/>
              </w:rPr>
            </w:pPr>
            <w:r w:rsidRPr="00AA5BD2">
              <w:rPr>
                <w:rFonts w:ascii="GHEA Grapalat" w:hAnsi="GHEA Grapalat"/>
                <w:b/>
              </w:rPr>
              <w:lastRenderedPageBreak/>
              <w:t>ПОКУПАТЕЛЬ</w:t>
            </w:r>
          </w:p>
          <w:p w:rsidR="009377C9" w:rsidRPr="00AA5BD2" w:rsidRDefault="009377C9" w:rsidP="000D4651">
            <w:pPr>
              <w:widowControl w:val="0"/>
              <w:jc w:val="center"/>
              <w:rPr>
                <w:rFonts w:ascii="GHEA Grapalat" w:hAnsi="GHEA Grapalat"/>
                <w:lang w:val="en-US"/>
              </w:rPr>
            </w:pPr>
            <w:r w:rsidRPr="00AA5BD2">
              <w:rPr>
                <w:rFonts w:ascii="GHEA Grapalat" w:hAnsi="GHEA Grapalat"/>
                <w:lang w:val="en-US"/>
              </w:rPr>
              <w:t>________________________________</w:t>
            </w:r>
          </w:p>
          <w:p w:rsidR="009377C9" w:rsidRPr="00AA5BD2" w:rsidRDefault="009377C9" w:rsidP="00DA3A61">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9377C9" w:rsidRPr="00AA5BD2" w:rsidRDefault="009377C9" w:rsidP="00DA3A61">
            <w:pPr>
              <w:widowControl w:val="0"/>
              <w:spacing w:after="160" w:line="360" w:lineRule="auto"/>
              <w:jc w:val="center"/>
              <w:rPr>
                <w:rFonts w:ascii="GHEA Grapalat" w:hAnsi="GHEA Grapalat"/>
              </w:rPr>
            </w:pPr>
            <w:r w:rsidRPr="00AA5BD2">
              <w:rPr>
                <w:rFonts w:ascii="GHEA Grapalat" w:hAnsi="GHEA Grapalat"/>
              </w:rPr>
              <w:t>М. П.</w:t>
            </w:r>
          </w:p>
        </w:tc>
        <w:tc>
          <w:tcPr>
            <w:tcW w:w="760" w:type="dxa"/>
            <w:gridSpan w:val="2"/>
          </w:tcPr>
          <w:p w:rsidR="009377C9" w:rsidRPr="00AA5BD2" w:rsidRDefault="009377C9" w:rsidP="00DA3A61">
            <w:pPr>
              <w:widowControl w:val="0"/>
              <w:spacing w:after="160" w:line="360" w:lineRule="auto"/>
              <w:jc w:val="center"/>
              <w:rPr>
                <w:rFonts w:ascii="GHEA Grapalat" w:hAnsi="GHEA Grapalat"/>
              </w:rPr>
            </w:pPr>
          </w:p>
        </w:tc>
        <w:tc>
          <w:tcPr>
            <w:tcW w:w="4343" w:type="dxa"/>
            <w:gridSpan w:val="4"/>
          </w:tcPr>
          <w:p w:rsidR="009377C9" w:rsidRPr="00AA5BD2" w:rsidRDefault="009377C9" w:rsidP="00DA3A61">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9377C9" w:rsidRPr="00AA5BD2" w:rsidRDefault="009377C9" w:rsidP="000D4651">
            <w:pPr>
              <w:widowControl w:val="0"/>
              <w:jc w:val="center"/>
              <w:rPr>
                <w:rFonts w:ascii="GHEA Grapalat" w:hAnsi="GHEA Grapalat"/>
                <w:lang w:val="en-US"/>
              </w:rPr>
            </w:pPr>
            <w:r w:rsidRPr="00AA5BD2">
              <w:rPr>
                <w:rFonts w:ascii="GHEA Grapalat" w:hAnsi="GHEA Grapalat"/>
                <w:lang w:val="en-US"/>
              </w:rPr>
              <w:t>__________________________</w:t>
            </w:r>
          </w:p>
          <w:p w:rsidR="009377C9" w:rsidRPr="00AA5BD2" w:rsidRDefault="009377C9" w:rsidP="00DA3A61">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9377C9" w:rsidRPr="00AA5BD2" w:rsidRDefault="009377C9" w:rsidP="00DA3A61">
            <w:pPr>
              <w:widowControl w:val="0"/>
              <w:spacing w:after="160" w:line="360" w:lineRule="auto"/>
              <w:jc w:val="center"/>
              <w:rPr>
                <w:rFonts w:ascii="GHEA Grapalat" w:hAnsi="GHEA Grapalat"/>
              </w:rPr>
            </w:pPr>
            <w:r w:rsidRPr="00AA5BD2">
              <w:rPr>
                <w:rFonts w:ascii="GHEA Grapalat" w:hAnsi="GHEA Grapalat"/>
              </w:rPr>
              <w:t>М. П.</w:t>
            </w:r>
          </w:p>
        </w:tc>
      </w:tr>
    </w:tbl>
    <w:p w:rsidR="000D4651" w:rsidRPr="00AA5BD2" w:rsidRDefault="000D4651" w:rsidP="00DA3A61">
      <w:pPr>
        <w:widowControl w:val="0"/>
        <w:spacing w:after="160" w:line="360" w:lineRule="auto"/>
        <w:jc w:val="center"/>
        <w:rPr>
          <w:rFonts w:ascii="GHEA Grapalat" w:hAnsi="GHEA Grapalat"/>
          <w:lang w:val="en-US"/>
        </w:rPr>
      </w:pPr>
    </w:p>
    <w:p w:rsidR="000D4651" w:rsidRPr="00AA5BD2" w:rsidRDefault="000D4651" w:rsidP="00DA3A61">
      <w:pPr>
        <w:widowControl w:val="0"/>
        <w:spacing w:after="160" w:line="360" w:lineRule="auto"/>
        <w:jc w:val="center"/>
        <w:rPr>
          <w:rFonts w:ascii="GHEA Grapalat" w:hAnsi="GHEA Grapalat"/>
          <w:lang w:val="en-US"/>
        </w:rPr>
      </w:pP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br w:type="page"/>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r>
      <w:r w:rsidRPr="00AA5BD2">
        <w:rPr>
          <w:rFonts w:ascii="GHEA Grapalat" w:hAnsi="GHEA Grapalat"/>
          <w:i/>
        </w:rP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tabs>
          <w:tab w:val="left" w:pos="9540"/>
        </w:tabs>
        <w:spacing w:after="160" w:line="360" w:lineRule="auto"/>
        <w:rPr>
          <w:rFonts w:ascii="GHEA Grapalat" w:hAnsi="GHEA Grapalat"/>
        </w:rPr>
      </w:pPr>
    </w:p>
    <w:p w:rsidR="00606A9F" w:rsidRPr="00AA5BD2" w:rsidRDefault="007B1470" w:rsidP="00DA3A61">
      <w:pPr>
        <w:widowControl w:val="0"/>
        <w:spacing w:after="160" w:line="360" w:lineRule="auto"/>
        <w:jc w:val="center"/>
        <w:rPr>
          <w:rFonts w:ascii="GHEA Grapalat" w:hAnsi="GHEA Grapalat"/>
          <w:lang w:val="en-US"/>
        </w:rPr>
      </w:pPr>
      <w:r w:rsidRPr="00AA5BD2">
        <w:rPr>
          <w:rFonts w:ascii="GHEA Grapalat" w:hAnsi="GHEA Grapalat"/>
        </w:rPr>
        <w:t>ГРАФИК ОПЛАТЫ</w:t>
      </w:r>
      <w:r w:rsidRPr="00AA5BD2">
        <w:rPr>
          <w:rStyle w:val="FootnoteReference"/>
          <w:rFonts w:ascii="GHEA Grapalat" w:hAnsi="GHEA Grapalat"/>
        </w:rPr>
        <w:footnoteReference w:customMarkFollows="1" w:id="19"/>
        <w:sym w:font="Symbol" w:char="F02A"/>
      </w:r>
    </w:p>
    <w:p w:rsidR="00606A9F" w:rsidRPr="00AA5BD2" w:rsidRDefault="00606A9F" w:rsidP="000D4651">
      <w:pPr>
        <w:widowControl w:val="0"/>
        <w:spacing w:after="160" w:line="360" w:lineRule="auto"/>
        <w:jc w:val="right"/>
        <w:rPr>
          <w:rFonts w:ascii="GHEA Grapalat" w:hAnsi="GHEA Grapalat"/>
        </w:rPr>
      </w:pPr>
      <w:r w:rsidRPr="00AA5BD2">
        <w:rPr>
          <w:rFonts w:ascii="GHEA Grapalat" w:hAnsi="GHEA Grapalat"/>
        </w:rPr>
        <w:t>драмов РА</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608"/>
        <w:gridCol w:w="2111"/>
        <w:gridCol w:w="730"/>
        <w:gridCol w:w="869"/>
        <w:gridCol w:w="591"/>
        <w:gridCol w:w="739"/>
        <w:gridCol w:w="544"/>
        <w:gridCol w:w="597"/>
        <w:gridCol w:w="596"/>
        <w:gridCol w:w="674"/>
        <w:gridCol w:w="890"/>
        <w:gridCol w:w="792"/>
        <w:gridCol w:w="736"/>
        <w:gridCol w:w="814"/>
        <w:gridCol w:w="822"/>
      </w:tblGrid>
      <w:tr w:rsidR="00606A9F" w:rsidRPr="00AA5BD2" w:rsidTr="007B1470">
        <w:trPr>
          <w:jc w:val="center"/>
        </w:trPr>
        <w:tc>
          <w:tcPr>
            <w:tcW w:w="14709" w:type="dxa"/>
            <w:gridSpan w:val="16"/>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606A9F" w:rsidRPr="00AA5BD2" w:rsidTr="00D3780A">
        <w:trPr>
          <w:jc w:val="center"/>
        </w:trPr>
        <w:tc>
          <w:tcPr>
            <w:tcW w:w="1596" w:type="dxa"/>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608"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2111" w:type="dxa"/>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наименование</w:t>
            </w:r>
          </w:p>
        </w:tc>
        <w:tc>
          <w:tcPr>
            <w:tcW w:w="9394" w:type="dxa"/>
            <w:gridSpan w:val="13"/>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Оплату товара предусматривается произвести в 2</w:t>
            </w:r>
            <w:r w:rsidR="007B1470" w:rsidRPr="00AA5BD2">
              <w:rPr>
                <w:rFonts w:ascii="GHEA Grapalat" w:hAnsi="GHEA Grapalat"/>
                <w:sz w:val="16"/>
                <w:szCs w:val="16"/>
              </w:rPr>
              <w:t>0  г., по месяцам, в том числе</w:t>
            </w:r>
            <w:r w:rsidR="007B1470" w:rsidRPr="00AA5BD2">
              <w:rPr>
                <w:rStyle w:val="FootnoteReference"/>
                <w:rFonts w:ascii="GHEA Grapalat" w:hAnsi="GHEA Grapalat"/>
                <w:sz w:val="16"/>
                <w:szCs w:val="16"/>
              </w:rPr>
              <w:footnoteReference w:customMarkFollows="1" w:id="20"/>
              <w:sym w:font="Symbol" w:char="F02A"/>
            </w:r>
            <w:r w:rsidR="007B1470" w:rsidRPr="00AA5BD2">
              <w:rPr>
                <w:rStyle w:val="FootnoteReference"/>
                <w:rFonts w:ascii="GHEA Grapalat" w:hAnsi="GHEA Grapalat"/>
                <w:sz w:val="16"/>
                <w:szCs w:val="16"/>
              </w:rPr>
              <w:sym w:font="Symbol" w:char="F02A"/>
            </w:r>
          </w:p>
        </w:tc>
      </w:tr>
      <w:tr w:rsidR="007B1470" w:rsidRPr="00AA5BD2" w:rsidTr="00D3780A">
        <w:trPr>
          <w:trHeight w:val="1538"/>
          <w:jc w:val="center"/>
        </w:trPr>
        <w:tc>
          <w:tcPr>
            <w:tcW w:w="1596" w:type="dxa"/>
            <w:vAlign w:val="center"/>
          </w:tcPr>
          <w:p w:rsidR="00606A9F" w:rsidRPr="00AA5BD2" w:rsidRDefault="00606A9F" w:rsidP="000D4651">
            <w:pPr>
              <w:widowControl w:val="0"/>
              <w:spacing w:after="120"/>
              <w:jc w:val="center"/>
              <w:rPr>
                <w:rFonts w:ascii="GHEA Grapalat" w:hAnsi="GHEA Grapalat"/>
                <w:sz w:val="16"/>
                <w:szCs w:val="16"/>
              </w:rPr>
            </w:pPr>
          </w:p>
        </w:tc>
        <w:tc>
          <w:tcPr>
            <w:tcW w:w="1608" w:type="dxa"/>
            <w:vAlign w:val="center"/>
          </w:tcPr>
          <w:p w:rsidR="00606A9F" w:rsidRPr="00AA5BD2" w:rsidRDefault="00606A9F" w:rsidP="000D4651">
            <w:pPr>
              <w:widowControl w:val="0"/>
              <w:spacing w:after="120"/>
              <w:jc w:val="center"/>
              <w:rPr>
                <w:rFonts w:ascii="GHEA Grapalat" w:hAnsi="GHEA Grapalat"/>
                <w:sz w:val="16"/>
                <w:szCs w:val="16"/>
              </w:rPr>
            </w:pPr>
          </w:p>
        </w:tc>
        <w:tc>
          <w:tcPr>
            <w:tcW w:w="2111" w:type="dxa"/>
            <w:vAlign w:val="center"/>
          </w:tcPr>
          <w:p w:rsidR="00606A9F" w:rsidRPr="00AA5BD2" w:rsidRDefault="00606A9F" w:rsidP="000D4651">
            <w:pPr>
              <w:widowControl w:val="0"/>
              <w:spacing w:after="120"/>
              <w:jc w:val="center"/>
              <w:rPr>
                <w:rFonts w:ascii="GHEA Grapalat" w:hAnsi="GHEA Grapalat"/>
                <w:sz w:val="16"/>
                <w:szCs w:val="16"/>
              </w:rPr>
            </w:pPr>
          </w:p>
        </w:tc>
        <w:tc>
          <w:tcPr>
            <w:tcW w:w="730" w:type="dxa"/>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sz w:val="16"/>
                <w:szCs w:val="16"/>
              </w:rPr>
            </w:pPr>
            <w:r w:rsidRPr="00AA5BD2">
              <w:rPr>
                <w:rFonts w:ascii="GHEA Grapalat" w:hAnsi="GHEA Grapalat"/>
                <w:sz w:val="16"/>
                <w:szCs w:val="16"/>
              </w:rPr>
              <w:t>январь</w:t>
            </w:r>
          </w:p>
        </w:tc>
        <w:tc>
          <w:tcPr>
            <w:tcW w:w="869" w:type="dxa"/>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cs="Sylfaen"/>
                <w:sz w:val="16"/>
                <w:szCs w:val="16"/>
              </w:rPr>
            </w:pPr>
            <w:r w:rsidRPr="00AA5BD2">
              <w:rPr>
                <w:rFonts w:ascii="GHEA Grapalat" w:hAnsi="GHEA Grapalat"/>
                <w:sz w:val="16"/>
                <w:szCs w:val="16"/>
              </w:rPr>
              <w:t>февраль</w:t>
            </w:r>
          </w:p>
        </w:tc>
        <w:tc>
          <w:tcPr>
            <w:tcW w:w="591"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март</w:t>
            </w:r>
          </w:p>
        </w:tc>
        <w:tc>
          <w:tcPr>
            <w:tcW w:w="739" w:type="dxa"/>
            <w:vAlign w:val="center"/>
          </w:tcPr>
          <w:p w:rsidR="00606A9F" w:rsidRPr="00AA5BD2" w:rsidRDefault="00606A9F" w:rsidP="000D4651">
            <w:pPr>
              <w:widowControl w:val="0"/>
              <w:spacing w:after="120"/>
              <w:ind w:right="-7"/>
              <w:jc w:val="center"/>
              <w:rPr>
                <w:rFonts w:ascii="GHEA Grapalat" w:hAnsi="GHEA Grapalat" w:cs="Sylfaen"/>
                <w:sz w:val="16"/>
                <w:szCs w:val="16"/>
              </w:rPr>
            </w:pPr>
            <w:r w:rsidRPr="00AA5BD2">
              <w:rPr>
                <w:rFonts w:ascii="GHEA Grapalat" w:hAnsi="GHEA Grapalat"/>
                <w:sz w:val="16"/>
                <w:szCs w:val="16"/>
              </w:rPr>
              <w:t>апрель</w:t>
            </w:r>
          </w:p>
        </w:tc>
        <w:tc>
          <w:tcPr>
            <w:tcW w:w="544"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май</w:t>
            </w:r>
          </w:p>
        </w:tc>
        <w:tc>
          <w:tcPr>
            <w:tcW w:w="597"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июнь</w:t>
            </w:r>
          </w:p>
        </w:tc>
        <w:tc>
          <w:tcPr>
            <w:tcW w:w="596"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июль</w:t>
            </w:r>
          </w:p>
        </w:tc>
        <w:tc>
          <w:tcPr>
            <w:tcW w:w="674"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август</w:t>
            </w:r>
          </w:p>
        </w:tc>
        <w:tc>
          <w:tcPr>
            <w:tcW w:w="890"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сентябрь</w:t>
            </w:r>
          </w:p>
        </w:tc>
        <w:tc>
          <w:tcPr>
            <w:tcW w:w="792"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октябрь</w:t>
            </w:r>
          </w:p>
        </w:tc>
        <w:tc>
          <w:tcPr>
            <w:tcW w:w="736"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ноябрь</w:t>
            </w:r>
          </w:p>
        </w:tc>
        <w:tc>
          <w:tcPr>
            <w:tcW w:w="814"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декабрь</w:t>
            </w:r>
          </w:p>
        </w:tc>
        <w:tc>
          <w:tcPr>
            <w:tcW w:w="822" w:type="dxa"/>
            <w:vAlign w:val="center"/>
          </w:tcPr>
          <w:p w:rsidR="00606A9F" w:rsidRPr="00AA5BD2" w:rsidRDefault="00606A9F" w:rsidP="000D4651">
            <w:pPr>
              <w:widowControl w:val="0"/>
              <w:spacing w:after="120"/>
              <w:ind w:right="-1"/>
              <w:jc w:val="center"/>
              <w:rPr>
                <w:rFonts w:ascii="GHEA Grapalat" w:hAnsi="GHEA Grapalat"/>
                <w:sz w:val="16"/>
                <w:szCs w:val="16"/>
                <w:lang w:val="en-US"/>
              </w:rPr>
            </w:pPr>
            <w:r w:rsidRPr="00AA5BD2">
              <w:rPr>
                <w:rFonts w:ascii="GHEA Grapalat" w:hAnsi="GHEA Grapalat"/>
                <w:sz w:val="16"/>
                <w:szCs w:val="16"/>
              </w:rPr>
              <w:t>Всего</w:t>
            </w:r>
          </w:p>
        </w:tc>
      </w:tr>
      <w:tr w:rsidR="007B1470" w:rsidRPr="00AA5BD2" w:rsidTr="00D3780A">
        <w:trPr>
          <w:trHeight w:val="991"/>
          <w:jc w:val="center"/>
        </w:trPr>
        <w:tc>
          <w:tcPr>
            <w:tcW w:w="1596" w:type="dxa"/>
            <w:vAlign w:val="center"/>
          </w:tcPr>
          <w:p w:rsidR="00606A9F" w:rsidRPr="00AA5BD2" w:rsidRDefault="00606A9F" w:rsidP="000D4651">
            <w:pPr>
              <w:widowControl w:val="0"/>
              <w:spacing w:after="120"/>
              <w:jc w:val="center"/>
              <w:rPr>
                <w:rFonts w:ascii="GHEA Grapalat" w:hAnsi="GHEA Grapalat"/>
                <w:sz w:val="16"/>
                <w:szCs w:val="16"/>
              </w:rPr>
            </w:pPr>
          </w:p>
        </w:tc>
        <w:tc>
          <w:tcPr>
            <w:tcW w:w="1608" w:type="dxa"/>
            <w:vAlign w:val="center"/>
          </w:tcPr>
          <w:p w:rsidR="00606A9F" w:rsidRPr="00AA5BD2" w:rsidRDefault="00606A9F" w:rsidP="000D4651">
            <w:pPr>
              <w:widowControl w:val="0"/>
              <w:spacing w:after="120"/>
              <w:jc w:val="center"/>
              <w:rPr>
                <w:rFonts w:ascii="GHEA Grapalat" w:hAnsi="GHEA Grapalat"/>
                <w:sz w:val="16"/>
                <w:szCs w:val="16"/>
              </w:rPr>
            </w:pPr>
          </w:p>
        </w:tc>
        <w:tc>
          <w:tcPr>
            <w:tcW w:w="2111" w:type="dxa"/>
            <w:vAlign w:val="center"/>
          </w:tcPr>
          <w:p w:rsidR="00606A9F" w:rsidRPr="00AA5BD2" w:rsidRDefault="00606A9F" w:rsidP="000D4651">
            <w:pPr>
              <w:widowControl w:val="0"/>
              <w:spacing w:after="120"/>
              <w:jc w:val="center"/>
              <w:rPr>
                <w:rFonts w:ascii="GHEA Grapalat" w:hAnsi="GHEA Grapalat"/>
                <w:sz w:val="16"/>
                <w:szCs w:val="16"/>
              </w:rPr>
            </w:pPr>
          </w:p>
        </w:tc>
        <w:tc>
          <w:tcPr>
            <w:tcW w:w="730"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 %</w:t>
            </w:r>
          </w:p>
        </w:tc>
        <w:tc>
          <w:tcPr>
            <w:tcW w:w="869"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 %</w:t>
            </w:r>
          </w:p>
        </w:tc>
        <w:tc>
          <w:tcPr>
            <w:tcW w:w="591"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39"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544"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597"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596"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674"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890"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92"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736"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814"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cs="Arial"/>
                <w:sz w:val="16"/>
                <w:szCs w:val="16"/>
              </w:rPr>
            </w:pPr>
            <w:r w:rsidRPr="00AA5BD2">
              <w:rPr>
                <w:rFonts w:ascii="GHEA Grapalat" w:hAnsi="GHEA Grapalat"/>
                <w:sz w:val="16"/>
                <w:szCs w:val="16"/>
              </w:rPr>
              <w:t>... %</w:t>
            </w:r>
          </w:p>
        </w:tc>
        <w:tc>
          <w:tcPr>
            <w:tcW w:w="822"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b/>
                <w:sz w:val="16"/>
                <w:szCs w:val="16"/>
              </w:rPr>
            </w:pPr>
            <w:r w:rsidRPr="00AA5BD2">
              <w:rPr>
                <w:rFonts w:ascii="GHEA Grapalat" w:hAnsi="GHEA Grapalat"/>
                <w:sz w:val="16"/>
                <w:szCs w:val="16"/>
              </w:rPr>
              <w:t>... %</w:t>
            </w:r>
          </w:p>
        </w:tc>
      </w:tr>
      <w:tr w:rsidR="00D3780A" w:rsidRPr="00AA5BD2" w:rsidTr="00D3780A">
        <w:trPr>
          <w:trHeight w:val="455"/>
          <w:jc w:val="center"/>
        </w:trPr>
        <w:tc>
          <w:tcPr>
            <w:tcW w:w="1596" w:type="dxa"/>
            <w:vAlign w:val="center"/>
          </w:tcPr>
          <w:p w:rsidR="00D3780A" w:rsidRPr="003031AC" w:rsidRDefault="00D3780A" w:rsidP="00B91D7D">
            <w:pPr>
              <w:jc w:val="center"/>
              <w:rPr>
                <w:rFonts w:ascii="Sylfaen" w:hAnsi="Sylfaen" w:cs="Sylfaen"/>
                <w:sz w:val="22"/>
                <w:szCs w:val="22"/>
                <w:lang w:val="en-US"/>
              </w:rPr>
            </w:pPr>
            <w:r>
              <w:rPr>
                <w:rFonts w:ascii="Sylfaen" w:hAnsi="Sylfaen" w:cs="Sylfaen"/>
                <w:sz w:val="22"/>
                <w:szCs w:val="22"/>
                <w:lang w:val="en-US"/>
              </w:rPr>
              <w:t>1</w:t>
            </w:r>
          </w:p>
        </w:tc>
        <w:tc>
          <w:tcPr>
            <w:tcW w:w="1608" w:type="dxa"/>
            <w:vAlign w:val="center"/>
          </w:tcPr>
          <w:p w:rsidR="00D3780A" w:rsidRPr="0025034D" w:rsidRDefault="00D3780A" w:rsidP="00B91D7D">
            <w:pPr>
              <w:rPr>
                <w:rFonts w:ascii="Calibri" w:hAnsi="Calibri" w:cs="Calibri"/>
                <w:sz w:val="22"/>
                <w:szCs w:val="22"/>
              </w:rPr>
            </w:pPr>
            <w:r>
              <w:rPr>
                <w:rFonts w:ascii="Calibri" w:hAnsi="Calibri" w:cs="Calibri"/>
                <w:sz w:val="22"/>
                <w:szCs w:val="22"/>
              </w:rPr>
              <w:t>15111120</w:t>
            </w:r>
          </w:p>
        </w:tc>
        <w:tc>
          <w:tcPr>
            <w:tcW w:w="2111" w:type="dxa"/>
            <w:vAlign w:val="center"/>
          </w:tcPr>
          <w:p w:rsidR="00D3780A" w:rsidRPr="006147E5" w:rsidRDefault="00D3780A" w:rsidP="00B91D7D">
            <w:pPr>
              <w:rPr>
                <w:rFonts w:ascii="Calibri" w:hAnsi="Calibri" w:cs="Calibri"/>
                <w:sz w:val="22"/>
                <w:szCs w:val="22"/>
              </w:rPr>
            </w:pPr>
            <w:r>
              <w:rPr>
                <w:rFonts w:ascii="Sylfaen" w:hAnsi="Sylfaen" w:cs="Sylfaen"/>
                <w:sz w:val="22"/>
                <w:szCs w:val="22"/>
              </w:rPr>
              <w:t>Говядина</w:t>
            </w:r>
          </w:p>
        </w:tc>
        <w:tc>
          <w:tcPr>
            <w:tcW w:w="730" w:type="dxa"/>
          </w:tcPr>
          <w:p w:rsidR="00D3780A" w:rsidRPr="00DE1E5A" w:rsidRDefault="00D3780A" w:rsidP="00B91D7D">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69" w:type="dxa"/>
          </w:tcPr>
          <w:p w:rsidR="00D3780A" w:rsidRPr="00DE1E5A" w:rsidRDefault="00D3780A" w:rsidP="00B91D7D">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91"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39"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7"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0"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22" w:type="dxa"/>
          </w:tcPr>
          <w:p w:rsidR="00D3780A" w:rsidRPr="00DE1E5A" w:rsidRDefault="00D3780A" w:rsidP="00B91D7D">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D3780A" w:rsidRPr="00AA5BD2" w:rsidTr="00D3780A">
        <w:trPr>
          <w:trHeight w:val="455"/>
          <w:jc w:val="center"/>
        </w:trPr>
        <w:tc>
          <w:tcPr>
            <w:tcW w:w="1596" w:type="dxa"/>
            <w:vAlign w:val="center"/>
          </w:tcPr>
          <w:p w:rsidR="00D3780A" w:rsidRPr="003031AC" w:rsidRDefault="00D3780A" w:rsidP="00B91D7D">
            <w:pPr>
              <w:jc w:val="center"/>
              <w:rPr>
                <w:rFonts w:ascii="Sylfaen" w:hAnsi="Sylfaen" w:cs="Sylfaen"/>
                <w:sz w:val="22"/>
                <w:szCs w:val="22"/>
                <w:lang w:val="en-US"/>
              </w:rPr>
            </w:pPr>
            <w:r>
              <w:rPr>
                <w:rFonts w:ascii="Sylfaen" w:hAnsi="Sylfaen" w:cs="Sylfaen"/>
                <w:sz w:val="22"/>
                <w:szCs w:val="22"/>
                <w:lang w:val="en-US"/>
              </w:rPr>
              <w:t>2</w:t>
            </w:r>
          </w:p>
        </w:tc>
        <w:tc>
          <w:tcPr>
            <w:tcW w:w="1608" w:type="dxa"/>
            <w:vAlign w:val="center"/>
          </w:tcPr>
          <w:p w:rsidR="00D3780A" w:rsidRPr="0025034D" w:rsidRDefault="00D3780A" w:rsidP="00B91D7D">
            <w:pPr>
              <w:rPr>
                <w:rFonts w:ascii="Calibri" w:hAnsi="Calibri" w:cs="Calibri"/>
                <w:sz w:val="22"/>
                <w:szCs w:val="22"/>
              </w:rPr>
            </w:pPr>
            <w:r>
              <w:rPr>
                <w:rFonts w:ascii="Calibri" w:hAnsi="Calibri" w:cs="Calibri"/>
                <w:sz w:val="22"/>
                <w:szCs w:val="22"/>
              </w:rPr>
              <w:t>15551600</w:t>
            </w:r>
          </w:p>
        </w:tc>
        <w:tc>
          <w:tcPr>
            <w:tcW w:w="2111" w:type="dxa"/>
            <w:vAlign w:val="center"/>
          </w:tcPr>
          <w:p w:rsidR="00D3780A" w:rsidRPr="00107A22" w:rsidRDefault="00D3780A" w:rsidP="00B91D7D">
            <w:pPr>
              <w:rPr>
                <w:rFonts w:ascii="Calibri" w:hAnsi="Calibri" w:cs="Calibri"/>
                <w:sz w:val="22"/>
                <w:szCs w:val="22"/>
              </w:rPr>
            </w:pPr>
            <w:r>
              <w:rPr>
                <w:rFonts w:ascii="Sylfaen" w:hAnsi="Sylfaen" w:cs="Sylfaen"/>
                <w:sz w:val="22"/>
                <w:szCs w:val="22"/>
              </w:rPr>
              <w:t>Мацун</w:t>
            </w:r>
          </w:p>
        </w:tc>
        <w:tc>
          <w:tcPr>
            <w:tcW w:w="730" w:type="dxa"/>
          </w:tcPr>
          <w:p w:rsidR="00D3780A" w:rsidRPr="00DE1E5A" w:rsidRDefault="00D3780A" w:rsidP="00B91D7D">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69" w:type="dxa"/>
          </w:tcPr>
          <w:p w:rsidR="00D3780A" w:rsidRPr="00DE1E5A" w:rsidRDefault="00D3780A" w:rsidP="00B91D7D">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91"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39"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7"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0"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22" w:type="dxa"/>
          </w:tcPr>
          <w:p w:rsidR="00D3780A" w:rsidRPr="00DE1E5A" w:rsidRDefault="00D3780A" w:rsidP="00B91D7D">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D3780A" w:rsidRPr="00AA5BD2" w:rsidTr="00D3780A">
        <w:trPr>
          <w:trHeight w:val="455"/>
          <w:jc w:val="center"/>
        </w:trPr>
        <w:tc>
          <w:tcPr>
            <w:tcW w:w="1596" w:type="dxa"/>
            <w:vAlign w:val="center"/>
          </w:tcPr>
          <w:p w:rsidR="00D3780A" w:rsidRPr="003031AC" w:rsidRDefault="00D3780A" w:rsidP="00B91D7D">
            <w:pPr>
              <w:jc w:val="center"/>
              <w:rPr>
                <w:rFonts w:ascii="Sylfaen" w:hAnsi="Sylfaen" w:cs="Sylfaen"/>
                <w:sz w:val="22"/>
                <w:szCs w:val="22"/>
                <w:lang w:val="en-US"/>
              </w:rPr>
            </w:pPr>
            <w:r>
              <w:rPr>
                <w:rFonts w:ascii="Sylfaen" w:hAnsi="Sylfaen" w:cs="Sylfaen"/>
                <w:sz w:val="22"/>
                <w:szCs w:val="22"/>
                <w:lang w:val="en-US"/>
              </w:rPr>
              <w:t>3</w:t>
            </w:r>
          </w:p>
        </w:tc>
        <w:tc>
          <w:tcPr>
            <w:tcW w:w="1608" w:type="dxa"/>
            <w:vAlign w:val="center"/>
          </w:tcPr>
          <w:p w:rsidR="00D3780A" w:rsidRPr="00065EBF" w:rsidRDefault="00D3780A" w:rsidP="00B91D7D">
            <w:pPr>
              <w:rPr>
                <w:rFonts w:ascii="Calibri" w:hAnsi="Calibri" w:cs="Calibri"/>
                <w:sz w:val="22"/>
                <w:szCs w:val="22"/>
              </w:rPr>
            </w:pPr>
            <w:r>
              <w:rPr>
                <w:rFonts w:ascii="Calibri" w:hAnsi="Calibri" w:cs="Calibri"/>
                <w:sz w:val="22"/>
                <w:szCs w:val="22"/>
              </w:rPr>
              <w:t>15616000</w:t>
            </w:r>
          </w:p>
        </w:tc>
        <w:tc>
          <w:tcPr>
            <w:tcW w:w="2111" w:type="dxa"/>
            <w:vAlign w:val="center"/>
          </w:tcPr>
          <w:p w:rsidR="00D3780A" w:rsidRPr="007B2243" w:rsidRDefault="00D3780A" w:rsidP="00B91D7D">
            <w:pPr>
              <w:rPr>
                <w:rFonts w:ascii="Calibri" w:hAnsi="Calibri" w:cs="Calibri"/>
                <w:sz w:val="22"/>
                <w:szCs w:val="22"/>
              </w:rPr>
            </w:pPr>
            <w:r w:rsidRPr="00B54F52">
              <w:rPr>
                <w:rFonts w:ascii="Sylfaen" w:hAnsi="Sylfaen" w:cs="Sylfaen"/>
                <w:sz w:val="22"/>
                <w:szCs w:val="22"/>
                <w:lang w:val="hy-AM"/>
              </w:rPr>
              <w:t>Гречка</w:t>
            </w:r>
          </w:p>
        </w:tc>
        <w:tc>
          <w:tcPr>
            <w:tcW w:w="730" w:type="dxa"/>
          </w:tcPr>
          <w:p w:rsidR="00D3780A" w:rsidRPr="00DE1E5A" w:rsidRDefault="00D3780A" w:rsidP="00B91D7D">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69" w:type="dxa"/>
          </w:tcPr>
          <w:p w:rsidR="00D3780A" w:rsidRPr="00DE1E5A" w:rsidRDefault="00D3780A" w:rsidP="00B91D7D">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91"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39"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7"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0"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22" w:type="dxa"/>
          </w:tcPr>
          <w:p w:rsidR="00D3780A" w:rsidRPr="00DE1E5A" w:rsidRDefault="00D3780A" w:rsidP="00B91D7D">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D3780A" w:rsidRPr="00AA5BD2" w:rsidTr="00D3780A">
        <w:trPr>
          <w:trHeight w:val="455"/>
          <w:jc w:val="center"/>
        </w:trPr>
        <w:tc>
          <w:tcPr>
            <w:tcW w:w="1596" w:type="dxa"/>
            <w:vAlign w:val="center"/>
          </w:tcPr>
          <w:p w:rsidR="00D3780A" w:rsidRPr="003031AC" w:rsidRDefault="00D3780A" w:rsidP="00B91D7D">
            <w:pPr>
              <w:jc w:val="center"/>
              <w:rPr>
                <w:rFonts w:ascii="Sylfaen" w:hAnsi="Sylfaen" w:cs="Sylfaen"/>
                <w:sz w:val="22"/>
                <w:szCs w:val="22"/>
                <w:lang w:val="en-US"/>
              </w:rPr>
            </w:pPr>
            <w:r>
              <w:rPr>
                <w:rFonts w:ascii="Sylfaen" w:hAnsi="Sylfaen" w:cs="Sylfaen"/>
                <w:sz w:val="22"/>
                <w:szCs w:val="22"/>
                <w:lang w:val="en-US"/>
              </w:rPr>
              <w:t>4</w:t>
            </w:r>
          </w:p>
        </w:tc>
        <w:tc>
          <w:tcPr>
            <w:tcW w:w="1608" w:type="dxa"/>
            <w:vAlign w:val="center"/>
          </w:tcPr>
          <w:p w:rsidR="00D3780A" w:rsidRPr="00630BED" w:rsidRDefault="00D3780A" w:rsidP="00B91D7D">
            <w:pPr>
              <w:rPr>
                <w:rFonts w:ascii="Sylfaen" w:hAnsi="Sylfaen" w:cs="Sylfaen"/>
                <w:sz w:val="22"/>
                <w:szCs w:val="22"/>
              </w:rPr>
            </w:pPr>
            <w:r>
              <w:rPr>
                <w:rFonts w:ascii="Sylfaen" w:hAnsi="Sylfaen" w:cs="Sylfaen"/>
                <w:sz w:val="22"/>
                <w:szCs w:val="22"/>
              </w:rPr>
              <w:t>03222220</w:t>
            </w:r>
          </w:p>
        </w:tc>
        <w:tc>
          <w:tcPr>
            <w:tcW w:w="2111" w:type="dxa"/>
            <w:vAlign w:val="center"/>
          </w:tcPr>
          <w:p w:rsidR="00D3780A" w:rsidRPr="00ED02F8" w:rsidRDefault="00D3780A" w:rsidP="00B91D7D">
            <w:pPr>
              <w:rPr>
                <w:rFonts w:ascii="Calibri" w:hAnsi="Calibri" w:cs="Calibri"/>
                <w:sz w:val="22"/>
                <w:szCs w:val="22"/>
                <w:lang w:val="en-US"/>
              </w:rPr>
            </w:pPr>
            <w:r>
              <w:rPr>
                <w:rFonts w:ascii="Calibri" w:hAnsi="Calibri" w:cs="Calibri"/>
                <w:sz w:val="22"/>
                <w:szCs w:val="22"/>
                <w:lang w:val="en-US"/>
              </w:rPr>
              <w:t>Апельсины</w:t>
            </w:r>
          </w:p>
        </w:tc>
        <w:tc>
          <w:tcPr>
            <w:tcW w:w="730" w:type="dxa"/>
          </w:tcPr>
          <w:p w:rsidR="00D3780A" w:rsidRPr="00DE1E5A" w:rsidRDefault="00D3780A" w:rsidP="00B91D7D">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69" w:type="dxa"/>
          </w:tcPr>
          <w:p w:rsidR="00D3780A" w:rsidRPr="00DE1E5A" w:rsidRDefault="00D3780A" w:rsidP="00B91D7D">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91"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739"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97"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9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67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890"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792"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73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81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22" w:type="dxa"/>
          </w:tcPr>
          <w:p w:rsidR="00D3780A" w:rsidRPr="00DE1E5A" w:rsidRDefault="00D3780A" w:rsidP="00B91D7D">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D3780A" w:rsidRPr="00AA5BD2" w:rsidTr="00D3780A">
        <w:trPr>
          <w:trHeight w:val="455"/>
          <w:jc w:val="center"/>
        </w:trPr>
        <w:tc>
          <w:tcPr>
            <w:tcW w:w="1596" w:type="dxa"/>
            <w:vAlign w:val="center"/>
          </w:tcPr>
          <w:p w:rsidR="00D3780A" w:rsidRPr="003031AC" w:rsidRDefault="00D3780A" w:rsidP="00B91D7D">
            <w:pPr>
              <w:jc w:val="center"/>
              <w:rPr>
                <w:rFonts w:ascii="Sylfaen" w:hAnsi="Sylfaen" w:cs="Sylfaen"/>
                <w:sz w:val="22"/>
                <w:szCs w:val="22"/>
                <w:lang w:val="en-US"/>
              </w:rPr>
            </w:pPr>
            <w:r>
              <w:rPr>
                <w:rFonts w:ascii="Sylfaen" w:hAnsi="Sylfaen" w:cs="Sylfaen"/>
                <w:sz w:val="22"/>
                <w:szCs w:val="22"/>
                <w:lang w:val="en-US"/>
              </w:rPr>
              <w:t>5</w:t>
            </w:r>
          </w:p>
        </w:tc>
        <w:tc>
          <w:tcPr>
            <w:tcW w:w="1608" w:type="dxa"/>
            <w:vAlign w:val="center"/>
          </w:tcPr>
          <w:p w:rsidR="00D3780A" w:rsidRPr="00630BED" w:rsidRDefault="00D3780A" w:rsidP="00B91D7D">
            <w:pPr>
              <w:rPr>
                <w:rFonts w:ascii="Sylfaen" w:hAnsi="Sylfaen" w:cs="Sylfaen"/>
                <w:sz w:val="22"/>
                <w:szCs w:val="22"/>
              </w:rPr>
            </w:pPr>
            <w:r>
              <w:rPr>
                <w:rFonts w:ascii="Sylfaen" w:hAnsi="Sylfaen" w:cs="Sylfaen"/>
                <w:sz w:val="22"/>
                <w:szCs w:val="22"/>
              </w:rPr>
              <w:t>15842310</w:t>
            </w:r>
          </w:p>
        </w:tc>
        <w:tc>
          <w:tcPr>
            <w:tcW w:w="2111" w:type="dxa"/>
            <w:vAlign w:val="center"/>
          </w:tcPr>
          <w:p w:rsidR="00D3780A" w:rsidRPr="00ED02F8" w:rsidRDefault="00D3780A" w:rsidP="00B91D7D">
            <w:pPr>
              <w:rPr>
                <w:rFonts w:ascii="Calibri" w:hAnsi="Calibri" w:cs="Calibri"/>
                <w:sz w:val="22"/>
                <w:szCs w:val="22"/>
                <w:lang w:val="en-US"/>
              </w:rPr>
            </w:pPr>
            <w:r>
              <w:rPr>
                <w:rFonts w:ascii="Calibri" w:hAnsi="Calibri" w:cs="Calibri"/>
                <w:sz w:val="22"/>
                <w:szCs w:val="22"/>
                <w:lang w:val="en-US"/>
              </w:rPr>
              <w:t>Конфеты</w:t>
            </w:r>
          </w:p>
        </w:tc>
        <w:tc>
          <w:tcPr>
            <w:tcW w:w="730" w:type="dxa"/>
          </w:tcPr>
          <w:p w:rsidR="00D3780A" w:rsidRPr="00DE1E5A" w:rsidRDefault="00D3780A" w:rsidP="00B91D7D">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69" w:type="dxa"/>
          </w:tcPr>
          <w:p w:rsidR="00D3780A" w:rsidRPr="00DE1E5A" w:rsidRDefault="00D3780A" w:rsidP="00B91D7D">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91"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39"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7"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0"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22" w:type="dxa"/>
          </w:tcPr>
          <w:p w:rsidR="00D3780A" w:rsidRPr="00DE1E5A" w:rsidRDefault="00D3780A" w:rsidP="00B91D7D">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D3780A" w:rsidRPr="00AA5BD2" w:rsidTr="00D3780A">
        <w:trPr>
          <w:trHeight w:val="455"/>
          <w:jc w:val="center"/>
        </w:trPr>
        <w:tc>
          <w:tcPr>
            <w:tcW w:w="1596" w:type="dxa"/>
            <w:vAlign w:val="center"/>
          </w:tcPr>
          <w:p w:rsidR="00D3780A" w:rsidRPr="003031AC" w:rsidRDefault="00D3780A" w:rsidP="00B91D7D">
            <w:pPr>
              <w:jc w:val="center"/>
              <w:rPr>
                <w:rFonts w:ascii="Sylfaen" w:hAnsi="Sylfaen" w:cs="Sylfaen"/>
                <w:sz w:val="22"/>
                <w:szCs w:val="22"/>
                <w:lang w:val="en-US"/>
              </w:rPr>
            </w:pPr>
            <w:r>
              <w:rPr>
                <w:rFonts w:ascii="Sylfaen" w:hAnsi="Sylfaen" w:cs="Sylfaen"/>
                <w:sz w:val="22"/>
                <w:szCs w:val="22"/>
                <w:lang w:val="en-US"/>
              </w:rPr>
              <w:t>6</w:t>
            </w:r>
          </w:p>
        </w:tc>
        <w:tc>
          <w:tcPr>
            <w:tcW w:w="1608" w:type="dxa"/>
            <w:vAlign w:val="center"/>
          </w:tcPr>
          <w:p w:rsidR="00D3780A" w:rsidRPr="00630BED" w:rsidRDefault="00D3780A" w:rsidP="00B91D7D">
            <w:pPr>
              <w:rPr>
                <w:rFonts w:ascii="Sylfaen" w:hAnsi="Sylfaen" w:cs="Sylfaen"/>
                <w:sz w:val="22"/>
                <w:szCs w:val="22"/>
              </w:rPr>
            </w:pPr>
            <w:r>
              <w:rPr>
                <w:rFonts w:ascii="Sylfaen" w:hAnsi="Sylfaen" w:cs="Sylfaen"/>
                <w:sz w:val="22"/>
                <w:szCs w:val="22"/>
              </w:rPr>
              <w:t>03222334</w:t>
            </w:r>
          </w:p>
        </w:tc>
        <w:tc>
          <w:tcPr>
            <w:tcW w:w="2111" w:type="dxa"/>
            <w:vAlign w:val="center"/>
          </w:tcPr>
          <w:p w:rsidR="00D3780A" w:rsidRPr="00ED02F8" w:rsidRDefault="00D3780A" w:rsidP="00B91D7D">
            <w:pPr>
              <w:rPr>
                <w:rFonts w:ascii="Calibri" w:hAnsi="Calibri" w:cs="Calibri"/>
                <w:sz w:val="22"/>
                <w:szCs w:val="22"/>
                <w:lang w:val="en-US"/>
              </w:rPr>
            </w:pPr>
            <w:r>
              <w:rPr>
                <w:rFonts w:ascii="Calibri" w:hAnsi="Calibri" w:cs="Calibri"/>
                <w:sz w:val="22"/>
                <w:szCs w:val="22"/>
                <w:lang w:val="en-US"/>
              </w:rPr>
              <w:t>Слива</w:t>
            </w:r>
          </w:p>
        </w:tc>
        <w:tc>
          <w:tcPr>
            <w:tcW w:w="730" w:type="dxa"/>
          </w:tcPr>
          <w:p w:rsidR="00D3780A" w:rsidRPr="00DE1E5A" w:rsidRDefault="00D3780A" w:rsidP="00B91D7D">
            <w:pPr>
              <w:jc w:val="center"/>
              <w:rPr>
                <w:rFonts w:ascii="GHEA Grapalat" w:hAnsi="GHEA Grapalat"/>
                <w:lang w:val="pt-BR"/>
              </w:rPr>
            </w:pPr>
            <w:r>
              <w:rPr>
                <w:rFonts w:ascii="GHEA Grapalat" w:hAnsi="GHEA Grapalat"/>
                <w:sz w:val="20"/>
                <w:lang w:val="pt-BR"/>
              </w:rPr>
              <w:t>0</w:t>
            </w:r>
            <w:r w:rsidRPr="00DE1E5A">
              <w:rPr>
                <w:rFonts w:ascii="GHEA Grapalat" w:hAnsi="GHEA Grapalat"/>
                <w:sz w:val="20"/>
                <w:lang w:val="pt-BR"/>
              </w:rPr>
              <w:t xml:space="preserve"> %</w:t>
            </w:r>
          </w:p>
        </w:tc>
        <w:tc>
          <w:tcPr>
            <w:tcW w:w="869" w:type="dxa"/>
          </w:tcPr>
          <w:p w:rsidR="00D3780A" w:rsidRPr="00DE1E5A" w:rsidRDefault="00D3780A" w:rsidP="00B91D7D">
            <w:pPr>
              <w:jc w:val="center"/>
              <w:rPr>
                <w:rFonts w:ascii="GHEA Grapalat" w:hAnsi="GHEA Grapalat"/>
                <w:lang w:val="pt-BR"/>
              </w:rPr>
            </w:pPr>
            <w:r>
              <w:rPr>
                <w:rFonts w:ascii="GHEA Grapalat" w:hAnsi="GHEA Grapalat"/>
                <w:sz w:val="20"/>
                <w:lang w:val="pt-BR"/>
              </w:rPr>
              <w:t>0</w:t>
            </w:r>
            <w:r w:rsidRPr="00DE1E5A">
              <w:rPr>
                <w:rFonts w:ascii="GHEA Grapalat" w:hAnsi="GHEA Grapalat"/>
                <w:sz w:val="20"/>
                <w:lang w:val="pt-BR"/>
              </w:rPr>
              <w:t xml:space="preserve"> %</w:t>
            </w:r>
          </w:p>
        </w:tc>
        <w:tc>
          <w:tcPr>
            <w:tcW w:w="591" w:type="dxa"/>
          </w:tcPr>
          <w:p w:rsidR="00D3780A" w:rsidRPr="00DE1E5A" w:rsidRDefault="00D3780A" w:rsidP="00B91D7D">
            <w:pPr>
              <w:jc w:val="center"/>
              <w:rPr>
                <w:rFonts w:ascii="GHEA Grapalat" w:hAnsi="GHEA Grapalat"/>
                <w:lang w:val="pt-BR"/>
              </w:rPr>
            </w:pPr>
            <w:r>
              <w:rPr>
                <w:rFonts w:ascii="GHEA Grapalat" w:hAnsi="GHEA Grapalat"/>
                <w:sz w:val="20"/>
                <w:lang w:val="pt-BR"/>
              </w:rPr>
              <w:t>0</w:t>
            </w:r>
            <w:r w:rsidRPr="00DE1E5A">
              <w:rPr>
                <w:rFonts w:ascii="GHEA Grapalat" w:hAnsi="GHEA Grapalat"/>
                <w:sz w:val="20"/>
                <w:lang w:val="pt-BR"/>
              </w:rPr>
              <w:t xml:space="preserve"> %</w:t>
            </w:r>
          </w:p>
        </w:tc>
        <w:tc>
          <w:tcPr>
            <w:tcW w:w="739" w:type="dxa"/>
          </w:tcPr>
          <w:p w:rsidR="00D3780A" w:rsidRPr="00DE1E5A" w:rsidRDefault="00D3780A" w:rsidP="00B91D7D">
            <w:pPr>
              <w:jc w:val="center"/>
              <w:rPr>
                <w:rFonts w:ascii="GHEA Grapalat" w:hAnsi="GHEA Grapalat"/>
                <w:lang w:val="pt-BR"/>
              </w:rPr>
            </w:pPr>
            <w:r>
              <w:rPr>
                <w:rFonts w:ascii="GHEA Grapalat" w:hAnsi="GHEA Grapalat"/>
                <w:sz w:val="20"/>
                <w:lang w:val="pt-BR"/>
              </w:rPr>
              <w:t>0</w:t>
            </w:r>
            <w:r w:rsidRPr="00DE1E5A">
              <w:rPr>
                <w:rFonts w:ascii="GHEA Grapalat" w:hAnsi="GHEA Grapalat"/>
                <w:sz w:val="20"/>
                <w:lang w:val="pt-BR"/>
              </w:rPr>
              <w:t xml:space="preserve"> %</w:t>
            </w:r>
          </w:p>
        </w:tc>
        <w:tc>
          <w:tcPr>
            <w:tcW w:w="544" w:type="dxa"/>
          </w:tcPr>
          <w:p w:rsidR="00D3780A" w:rsidRPr="00DE1E5A" w:rsidRDefault="00D3780A" w:rsidP="00B91D7D">
            <w:pPr>
              <w:jc w:val="center"/>
              <w:rPr>
                <w:rFonts w:ascii="GHEA Grapalat" w:hAnsi="GHEA Grapalat"/>
                <w:lang w:val="pt-BR"/>
              </w:rPr>
            </w:pPr>
            <w:r>
              <w:rPr>
                <w:rFonts w:ascii="GHEA Grapalat" w:hAnsi="GHEA Grapalat"/>
                <w:sz w:val="20"/>
                <w:lang w:val="pt-BR"/>
              </w:rPr>
              <w:t>0</w:t>
            </w:r>
            <w:r w:rsidRPr="00DE1E5A">
              <w:rPr>
                <w:rFonts w:ascii="GHEA Grapalat" w:hAnsi="GHEA Grapalat"/>
                <w:sz w:val="20"/>
                <w:lang w:val="pt-BR"/>
              </w:rPr>
              <w:t xml:space="preserve"> %</w:t>
            </w:r>
          </w:p>
        </w:tc>
        <w:tc>
          <w:tcPr>
            <w:tcW w:w="597" w:type="dxa"/>
          </w:tcPr>
          <w:p w:rsidR="00D3780A" w:rsidRPr="00DE1E5A" w:rsidRDefault="00D3780A" w:rsidP="00B91D7D">
            <w:pPr>
              <w:jc w:val="center"/>
              <w:rPr>
                <w:rFonts w:ascii="GHEA Grapalat" w:hAnsi="GHEA Grapalat"/>
                <w:lang w:val="pt-BR"/>
              </w:rPr>
            </w:pPr>
            <w:r>
              <w:rPr>
                <w:rFonts w:ascii="GHEA Grapalat" w:hAnsi="GHEA Grapalat"/>
                <w:sz w:val="20"/>
                <w:lang w:val="pt-BR"/>
              </w:rPr>
              <w:t>0</w:t>
            </w:r>
            <w:r w:rsidRPr="00DE1E5A">
              <w:rPr>
                <w:rFonts w:ascii="GHEA Grapalat" w:hAnsi="GHEA Grapalat"/>
                <w:sz w:val="20"/>
                <w:lang w:val="pt-BR"/>
              </w:rPr>
              <w:t xml:space="preserve"> %</w:t>
            </w:r>
          </w:p>
        </w:tc>
        <w:tc>
          <w:tcPr>
            <w:tcW w:w="596" w:type="dxa"/>
          </w:tcPr>
          <w:p w:rsidR="00D3780A" w:rsidRPr="00DE1E5A" w:rsidRDefault="00D3780A" w:rsidP="00B91D7D">
            <w:pPr>
              <w:jc w:val="center"/>
              <w:rPr>
                <w:rFonts w:ascii="GHEA Grapalat" w:hAnsi="GHEA Grapalat"/>
                <w:lang w:val="pt-BR"/>
              </w:rPr>
            </w:pPr>
            <w:r>
              <w:rPr>
                <w:rFonts w:ascii="GHEA Grapalat" w:hAnsi="GHEA Grapalat"/>
                <w:sz w:val="20"/>
                <w:lang w:val="pt-BR"/>
              </w:rPr>
              <w:t>0</w:t>
            </w:r>
            <w:r w:rsidRPr="00DE1E5A">
              <w:rPr>
                <w:rFonts w:ascii="GHEA Grapalat" w:hAnsi="GHEA Grapalat"/>
                <w:sz w:val="20"/>
                <w:lang w:val="pt-BR"/>
              </w:rPr>
              <w:t xml:space="preserve"> %</w:t>
            </w:r>
          </w:p>
        </w:tc>
        <w:tc>
          <w:tcPr>
            <w:tcW w:w="674" w:type="dxa"/>
          </w:tcPr>
          <w:p w:rsidR="00D3780A" w:rsidRPr="00DE1E5A" w:rsidRDefault="00D3780A" w:rsidP="00B91D7D">
            <w:pPr>
              <w:jc w:val="center"/>
              <w:rPr>
                <w:rFonts w:ascii="GHEA Grapalat" w:hAnsi="GHEA Grapalat"/>
                <w:lang w:val="pt-BR"/>
              </w:rPr>
            </w:pPr>
            <w:r>
              <w:rPr>
                <w:rFonts w:ascii="GHEA Grapalat" w:hAnsi="GHEA Grapalat"/>
                <w:sz w:val="20"/>
                <w:lang w:val="pt-BR"/>
              </w:rPr>
              <w:t>0</w:t>
            </w:r>
            <w:r w:rsidRPr="00DE1E5A">
              <w:rPr>
                <w:rFonts w:ascii="GHEA Grapalat" w:hAnsi="GHEA Grapalat"/>
                <w:sz w:val="20"/>
                <w:lang w:val="pt-BR"/>
              </w:rPr>
              <w:t xml:space="preserve"> %</w:t>
            </w:r>
          </w:p>
        </w:tc>
        <w:tc>
          <w:tcPr>
            <w:tcW w:w="890"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73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1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22" w:type="dxa"/>
          </w:tcPr>
          <w:p w:rsidR="00D3780A" w:rsidRPr="00DE1E5A" w:rsidRDefault="00D3780A" w:rsidP="00B91D7D">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r w:rsidR="00D3780A" w:rsidRPr="00AA5BD2" w:rsidTr="00D3780A">
        <w:trPr>
          <w:trHeight w:val="455"/>
          <w:jc w:val="center"/>
        </w:trPr>
        <w:tc>
          <w:tcPr>
            <w:tcW w:w="1596" w:type="dxa"/>
            <w:vAlign w:val="center"/>
          </w:tcPr>
          <w:p w:rsidR="00D3780A" w:rsidRPr="003031AC" w:rsidRDefault="00D3780A" w:rsidP="00B91D7D">
            <w:pPr>
              <w:jc w:val="center"/>
              <w:rPr>
                <w:rFonts w:ascii="Sylfaen" w:hAnsi="Sylfaen" w:cs="Sylfaen"/>
                <w:sz w:val="22"/>
                <w:szCs w:val="22"/>
                <w:lang w:val="en-US"/>
              </w:rPr>
            </w:pPr>
            <w:r>
              <w:rPr>
                <w:rFonts w:ascii="Sylfaen" w:hAnsi="Sylfaen" w:cs="Sylfaen"/>
                <w:sz w:val="22"/>
                <w:szCs w:val="22"/>
                <w:lang w:val="en-US"/>
              </w:rPr>
              <w:t>7</w:t>
            </w:r>
          </w:p>
        </w:tc>
        <w:tc>
          <w:tcPr>
            <w:tcW w:w="1608" w:type="dxa"/>
            <w:vAlign w:val="center"/>
          </w:tcPr>
          <w:p w:rsidR="00D3780A" w:rsidRPr="00630BED" w:rsidRDefault="00D3780A" w:rsidP="00B91D7D">
            <w:pPr>
              <w:rPr>
                <w:rFonts w:ascii="Sylfaen" w:hAnsi="Sylfaen" w:cs="Sylfaen"/>
                <w:sz w:val="22"/>
                <w:szCs w:val="22"/>
              </w:rPr>
            </w:pPr>
            <w:r>
              <w:rPr>
                <w:rFonts w:ascii="Sylfaen" w:hAnsi="Sylfaen" w:cs="Sylfaen"/>
                <w:sz w:val="22"/>
                <w:szCs w:val="22"/>
              </w:rPr>
              <w:t>15331470</w:t>
            </w:r>
          </w:p>
        </w:tc>
        <w:tc>
          <w:tcPr>
            <w:tcW w:w="2111" w:type="dxa"/>
            <w:vAlign w:val="center"/>
          </w:tcPr>
          <w:p w:rsidR="00D3780A" w:rsidRPr="00ED02F8" w:rsidRDefault="00D3780A" w:rsidP="00B91D7D">
            <w:pPr>
              <w:rPr>
                <w:rFonts w:ascii="Calibri" w:hAnsi="Calibri" w:cs="Calibri"/>
                <w:sz w:val="22"/>
                <w:szCs w:val="22"/>
                <w:lang w:val="en-US"/>
              </w:rPr>
            </w:pPr>
            <w:r>
              <w:rPr>
                <w:rFonts w:ascii="Calibri" w:hAnsi="Calibri" w:cs="Calibri"/>
                <w:sz w:val="22"/>
                <w:szCs w:val="22"/>
                <w:lang w:val="en-US"/>
              </w:rPr>
              <w:t>Консервированная сладкая кукуруза</w:t>
            </w:r>
          </w:p>
        </w:tc>
        <w:tc>
          <w:tcPr>
            <w:tcW w:w="730" w:type="dxa"/>
          </w:tcPr>
          <w:p w:rsidR="00D3780A" w:rsidRPr="00DE1E5A" w:rsidRDefault="00D3780A" w:rsidP="00B91D7D">
            <w:pPr>
              <w:jc w:val="center"/>
              <w:rPr>
                <w:rFonts w:ascii="GHEA Grapalat" w:hAnsi="GHEA Grapalat"/>
                <w:lang w:val="pt-BR"/>
              </w:rPr>
            </w:pPr>
            <w:r>
              <w:rPr>
                <w:rFonts w:ascii="GHEA Grapalat" w:hAnsi="GHEA Grapalat"/>
                <w:sz w:val="20"/>
                <w:lang w:val="pt-BR"/>
              </w:rPr>
              <w:t>20</w:t>
            </w:r>
            <w:r w:rsidRPr="00DE1E5A">
              <w:rPr>
                <w:rFonts w:ascii="GHEA Grapalat" w:hAnsi="GHEA Grapalat"/>
                <w:sz w:val="20"/>
                <w:lang w:val="pt-BR"/>
              </w:rPr>
              <w:t xml:space="preserve"> %</w:t>
            </w:r>
          </w:p>
        </w:tc>
        <w:tc>
          <w:tcPr>
            <w:tcW w:w="869" w:type="dxa"/>
          </w:tcPr>
          <w:p w:rsidR="00D3780A" w:rsidRPr="00DE1E5A" w:rsidRDefault="00D3780A" w:rsidP="00B91D7D">
            <w:pPr>
              <w:jc w:val="center"/>
              <w:rPr>
                <w:rFonts w:ascii="GHEA Grapalat" w:hAnsi="GHEA Grapalat"/>
                <w:lang w:val="pt-BR"/>
              </w:rPr>
            </w:pPr>
            <w:r>
              <w:rPr>
                <w:rFonts w:ascii="GHEA Grapalat" w:hAnsi="GHEA Grapalat"/>
                <w:sz w:val="20"/>
                <w:lang w:val="pt-BR"/>
              </w:rPr>
              <w:t>30</w:t>
            </w:r>
            <w:r w:rsidRPr="00DE1E5A">
              <w:rPr>
                <w:rFonts w:ascii="GHEA Grapalat" w:hAnsi="GHEA Grapalat"/>
                <w:sz w:val="20"/>
                <w:lang w:val="pt-BR"/>
              </w:rPr>
              <w:t xml:space="preserve"> %</w:t>
            </w:r>
          </w:p>
        </w:tc>
        <w:tc>
          <w:tcPr>
            <w:tcW w:w="591"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40</w:t>
            </w:r>
            <w:r w:rsidRPr="00DE1E5A">
              <w:rPr>
                <w:rFonts w:ascii="GHEA Grapalat" w:hAnsi="GHEA Grapalat"/>
                <w:sz w:val="20"/>
                <w:lang w:val="pt-BR"/>
              </w:rPr>
              <w:t>%</w:t>
            </w:r>
          </w:p>
        </w:tc>
        <w:tc>
          <w:tcPr>
            <w:tcW w:w="739"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50</w:t>
            </w:r>
            <w:r w:rsidRPr="00DE1E5A">
              <w:rPr>
                <w:rFonts w:ascii="GHEA Grapalat" w:hAnsi="GHEA Grapalat"/>
                <w:sz w:val="20"/>
                <w:lang w:val="pt-BR"/>
              </w:rPr>
              <w:t xml:space="preserve"> %</w:t>
            </w:r>
          </w:p>
        </w:tc>
        <w:tc>
          <w:tcPr>
            <w:tcW w:w="54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7"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59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67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55</w:t>
            </w:r>
            <w:r w:rsidRPr="00DE1E5A">
              <w:rPr>
                <w:rFonts w:ascii="GHEA Grapalat" w:hAnsi="GHEA Grapalat"/>
                <w:sz w:val="20"/>
                <w:lang w:val="pt-BR"/>
              </w:rPr>
              <w:t xml:space="preserve"> %</w:t>
            </w:r>
          </w:p>
        </w:tc>
        <w:tc>
          <w:tcPr>
            <w:tcW w:w="890"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70</w:t>
            </w:r>
            <w:r w:rsidRPr="00DE1E5A">
              <w:rPr>
                <w:rFonts w:ascii="GHEA Grapalat" w:hAnsi="GHEA Grapalat"/>
                <w:sz w:val="20"/>
                <w:lang w:val="pt-BR"/>
              </w:rPr>
              <w:t xml:space="preserve"> %</w:t>
            </w:r>
          </w:p>
        </w:tc>
        <w:tc>
          <w:tcPr>
            <w:tcW w:w="792"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80</w:t>
            </w:r>
            <w:r w:rsidRPr="00DE1E5A">
              <w:rPr>
                <w:rFonts w:ascii="GHEA Grapalat" w:hAnsi="GHEA Grapalat"/>
                <w:sz w:val="20"/>
                <w:lang w:val="pt-BR"/>
              </w:rPr>
              <w:t>%</w:t>
            </w:r>
          </w:p>
        </w:tc>
        <w:tc>
          <w:tcPr>
            <w:tcW w:w="736"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90</w:t>
            </w:r>
            <w:r w:rsidRPr="00DE1E5A">
              <w:rPr>
                <w:rFonts w:ascii="GHEA Grapalat" w:hAnsi="GHEA Grapalat"/>
                <w:sz w:val="20"/>
                <w:lang w:val="pt-BR"/>
              </w:rPr>
              <w:t xml:space="preserve"> %</w:t>
            </w:r>
          </w:p>
        </w:tc>
        <w:tc>
          <w:tcPr>
            <w:tcW w:w="814" w:type="dxa"/>
          </w:tcPr>
          <w:p w:rsidR="00D3780A" w:rsidRPr="00DE1E5A" w:rsidRDefault="00D3780A" w:rsidP="00B91D7D">
            <w:pPr>
              <w:jc w:val="center"/>
              <w:rPr>
                <w:rFonts w:ascii="GHEA Grapalat" w:hAnsi="GHEA Grapalat" w:cs="Arial"/>
                <w:sz w:val="18"/>
                <w:szCs w:val="18"/>
                <w:lang w:val="pt-BR"/>
              </w:rPr>
            </w:pPr>
            <w:r>
              <w:rPr>
                <w:rFonts w:ascii="GHEA Grapalat" w:hAnsi="GHEA Grapalat"/>
                <w:sz w:val="20"/>
                <w:lang w:val="pt-BR"/>
              </w:rPr>
              <w:t>100</w:t>
            </w:r>
            <w:r w:rsidRPr="00DE1E5A">
              <w:rPr>
                <w:rFonts w:ascii="GHEA Grapalat" w:hAnsi="GHEA Grapalat"/>
                <w:sz w:val="20"/>
                <w:lang w:val="pt-BR"/>
              </w:rPr>
              <w:t xml:space="preserve"> %</w:t>
            </w:r>
          </w:p>
        </w:tc>
        <w:tc>
          <w:tcPr>
            <w:tcW w:w="822" w:type="dxa"/>
          </w:tcPr>
          <w:p w:rsidR="00D3780A" w:rsidRPr="00DE1E5A" w:rsidRDefault="00D3780A" w:rsidP="00B91D7D">
            <w:pPr>
              <w:jc w:val="center"/>
              <w:rPr>
                <w:rFonts w:ascii="GHEA Grapalat" w:hAnsi="GHEA Grapalat"/>
                <w:b/>
                <w:lang w:val="pt-BR"/>
              </w:rPr>
            </w:pPr>
            <w:r>
              <w:rPr>
                <w:rFonts w:ascii="GHEA Grapalat" w:hAnsi="GHEA Grapalat"/>
                <w:sz w:val="20"/>
                <w:lang w:val="pt-BR"/>
              </w:rPr>
              <w:t>100</w:t>
            </w:r>
            <w:r w:rsidRPr="00DE1E5A">
              <w:rPr>
                <w:rFonts w:ascii="GHEA Grapalat" w:hAnsi="GHEA Grapalat"/>
                <w:sz w:val="20"/>
                <w:lang w:val="pt-BR"/>
              </w:rPr>
              <w:t xml:space="preserve"> %</w:t>
            </w:r>
          </w:p>
        </w:tc>
      </w:tr>
    </w:tbl>
    <w:p w:rsidR="00606A9F" w:rsidRPr="00AA5BD2" w:rsidRDefault="00606A9F" w:rsidP="00DA3A61">
      <w:pPr>
        <w:widowControl w:val="0"/>
        <w:spacing w:after="160" w:line="360" w:lineRule="auto"/>
        <w:rPr>
          <w:rFonts w:ascii="GHEA Grapalat" w:hAnsi="GHEA Grapalat"/>
          <w:i/>
        </w:rPr>
      </w:pPr>
    </w:p>
    <w:p w:rsidR="00606A9F" w:rsidRPr="00AA5BD2" w:rsidRDefault="00606A9F" w:rsidP="00DA3A61">
      <w:pPr>
        <w:widowControl w:val="0"/>
        <w:spacing w:after="160" w:line="360" w:lineRule="auto"/>
        <w:jc w:val="right"/>
        <w:rPr>
          <w:rFonts w:ascii="GHEA Grapalat" w:hAnsi="GHEA Grapalat"/>
        </w:rPr>
      </w:pPr>
    </w:p>
    <w:tbl>
      <w:tblPr>
        <w:tblW w:w="9639" w:type="dxa"/>
        <w:jc w:val="center"/>
        <w:tblLayout w:type="fixed"/>
        <w:tblLook w:val="0000"/>
      </w:tblPr>
      <w:tblGrid>
        <w:gridCol w:w="4536"/>
        <w:gridCol w:w="760"/>
        <w:gridCol w:w="4343"/>
      </w:tblGrid>
      <w:tr w:rsidR="00606A9F" w:rsidRPr="00AA5BD2" w:rsidTr="007B1470">
        <w:trPr>
          <w:jc w:val="center"/>
        </w:trPr>
        <w:tc>
          <w:tcPr>
            <w:tcW w:w="4536" w:type="dxa"/>
          </w:tcPr>
          <w:p w:rsidR="00606A9F" w:rsidRPr="00AA5BD2" w:rsidRDefault="00606A9F" w:rsidP="00DA3A61">
            <w:pPr>
              <w:widowControl w:val="0"/>
              <w:spacing w:after="160" w:line="360" w:lineRule="auto"/>
              <w:jc w:val="center"/>
              <w:rPr>
                <w:rFonts w:ascii="GHEA Grapalat" w:hAnsi="GHEA Grapalat" w:cs="Sylfaen"/>
                <w:b/>
                <w:bCs/>
              </w:rPr>
            </w:pPr>
            <w:r w:rsidRPr="00AA5BD2">
              <w:rPr>
                <w:rFonts w:ascii="GHEA Grapalat" w:hAnsi="GHEA Grapalat"/>
                <w:b/>
              </w:rPr>
              <w:t>ПОКУПАТЕЛЬ</w:t>
            </w:r>
          </w:p>
          <w:p w:rsidR="00606A9F" w:rsidRPr="00AA5BD2" w:rsidRDefault="007B1470" w:rsidP="007B1470">
            <w:pPr>
              <w:widowControl w:val="0"/>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DA3A61">
            <w:pPr>
              <w:widowControl w:val="0"/>
              <w:spacing w:after="160" w:line="360" w:lineRule="auto"/>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606A9F" w:rsidRPr="00AA5BD2" w:rsidRDefault="00606A9F" w:rsidP="00DA3A61">
            <w:pPr>
              <w:widowControl w:val="0"/>
              <w:spacing w:after="160" w:line="360" w:lineRule="auto"/>
              <w:jc w:val="center"/>
              <w:rPr>
                <w:rFonts w:ascii="GHEA Grapalat" w:hAnsi="GHEA Grapalat"/>
              </w:rPr>
            </w:pPr>
          </w:p>
        </w:tc>
        <w:tc>
          <w:tcPr>
            <w:tcW w:w="4343" w:type="dxa"/>
          </w:tcPr>
          <w:p w:rsidR="00606A9F" w:rsidRPr="00AA5BD2" w:rsidRDefault="00606A9F" w:rsidP="00DA3A61">
            <w:pPr>
              <w:widowControl w:val="0"/>
              <w:spacing w:after="160" w:line="360" w:lineRule="auto"/>
              <w:jc w:val="center"/>
              <w:rPr>
                <w:rFonts w:ascii="GHEA Grapalat" w:hAnsi="GHEA Grapalat" w:cs="Sylfaen"/>
                <w:b/>
                <w:bCs/>
              </w:rPr>
            </w:pPr>
            <w:r w:rsidRPr="00AA5BD2">
              <w:rPr>
                <w:rFonts w:ascii="GHEA Grapalat" w:hAnsi="GHEA Grapalat"/>
                <w:b/>
              </w:rPr>
              <w:t>ПРОДАВЕЦ</w:t>
            </w:r>
          </w:p>
          <w:p w:rsidR="00606A9F" w:rsidRPr="00AA5BD2" w:rsidRDefault="007B1470" w:rsidP="007B1470">
            <w:pPr>
              <w:widowControl w:val="0"/>
              <w:jc w:val="center"/>
              <w:rPr>
                <w:rFonts w:ascii="GHEA Grapalat" w:hAnsi="GHEA Grapalat"/>
                <w:lang w:val="en-US"/>
              </w:rPr>
            </w:pPr>
            <w:r w:rsidRPr="00AA5BD2">
              <w:rPr>
                <w:rFonts w:ascii="GHEA Grapalat" w:hAnsi="GHEA Grapalat"/>
                <w:lang w:val="en-US"/>
              </w:rPr>
              <w:t>___________________________</w:t>
            </w:r>
          </w:p>
          <w:p w:rsidR="00606A9F" w:rsidRPr="00AA5BD2" w:rsidRDefault="00606A9F" w:rsidP="00DA3A61">
            <w:pPr>
              <w:widowControl w:val="0"/>
              <w:spacing w:after="160" w:line="360" w:lineRule="auto"/>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606A9F" w:rsidP="00DA3A61">
      <w:pPr>
        <w:widowControl w:val="0"/>
        <w:spacing w:after="160" w:line="360" w:lineRule="auto"/>
        <w:rPr>
          <w:rFonts w:ascii="GHEA Grapalat" w:hAnsi="GHEA Grapalat"/>
          <w:lang w:val="en-US"/>
        </w:rPr>
      </w:pPr>
    </w:p>
    <w:p w:rsidR="007B1470" w:rsidRPr="00AA5BD2" w:rsidRDefault="007B1470" w:rsidP="00DA3A61">
      <w:pPr>
        <w:widowControl w:val="0"/>
        <w:spacing w:after="160" w:line="360" w:lineRule="auto"/>
        <w:rPr>
          <w:rFonts w:ascii="GHEA Grapalat" w:hAnsi="GHEA Grapalat"/>
          <w:lang w:val="en-US"/>
        </w:rPr>
        <w:sectPr w:rsidR="007B1470" w:rsidRPr="00AA5BD2" w:rsidSect="00DA3A61">
          <w:pgSz w:w="16838" w:h="11906" w:orient="landscape" w:code="9"/>
          <w:pgMar w:top="1418" w:right="1418" w:bottom="1418" w:left="1418" w:header="562" w:footer="562" w:gutter="0"/>
          <w:cols w:space="720"/>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8818E3">
            <w:pPr>
              <w:widowControl w:val="0"/>
              <w:spacing w:after="160" w:line="360" w:lineRule="auto"/>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DA3A61">
      <w:pPr>
        <w:widowControl w:val="0"/>
        <w:spacing w:after="160" w:line="360" w:lineRule="auto"/>
        <w:ind w:firstLine="375"/>
        <w:rPr>
          <w:rFonts w:ascii="GHEA Grapalat" w:hAnsi="GHEA Grapalat"/>
          <w:iCs/>
          <w:color w:val="000000"/>
        </w:rPr>
      </w:pP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DA3A61">
      <w:pPr>
        <w:pStyle w:val="BodyTextIndent"/>
        <w:widowControl w:val="0"/>
        <w:spacing w:after="160"/>
        <w:ind w:firstLine="0"/>
        <w:jc w:val="center"/>
        <w:rPr>
          <w:rFonts w:ascii="GHEA Grapalat" w:hAnsi="GHEA Grapalat"/>
          <w:b/>
          <w:bCs/>
          <w:iCs/>
          <w:sz w:val="24"/>
          <w:szCs w:val="24"/>
        </w:rPr>
      </w:pPr>
    </w:p>
    <w:p w:rsidR="0010292A" w:rsidRPr="00AA5BD2" w:rsidRDefault="007B1470" w:rsidP="007B1470">
      <w:pPr>
        <w:pStyle w:val="BodyTextIndent"/>
        <w:widowControl w:val="0"/>
        <w:tabs>
          <w:tab w:val="left" w:pos="1134"/>
          <w:tab w:val="left" w:pos="2268"/>
          <w:tab w:val="left" w:pos="3261"/>
        </w:tabs>
        <w:spacing w:after="160"/>
        <w:ind w:firstLine="540"/>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7B1470">
      <w:pPr>
        <w:pStyle w:val="NormalWeb"/>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7B1470">
      <w:pPr>
        <w:pStyle w:val="NormalWeb"/>
        <w:widowControl w:val="0"/>
        <w:tabs>
          <w:tab w:val="left" w:pos="3402"/>
        </w:tabs>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7B1470">
      <w:pPr>
        <w:pStyle w:val="NormalWeb"/>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F637B1">
      <w:pPr>
        <w:widowControl w:val="0"/>
        <w:tabs>
          <w:tab w:val="left" w:pos="6804"/>
          <w:tab w:val="left" w:pos="7797"/>
          <w:tab w:val="left" w:pos="8647"/>
        </w:tabs>
        <w:spacing w:after="160" w:line="360" w:lineRule="auto"/>
        <w:ind w:firstLine="540"/>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DA3A61">
      <w:pPr>
        <w:widowControl w:val="0"/>
        <w:spacing w:after="160" w:line="360" w:lineRule="auto"/>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lastRenderedPageBreak/>
              <w:t>№</w:t>
            </w:r>
          </w:p>
        </w:tc>
        <w:tc>
          <w:tcPr>
            <w:tcW w:w="10800" w:type="dxa"/>
            <w:gridSpan w:val="8"/>
            <w:shd w:val="clear" w:color="auto" w:fill="auto"/>
            <w:vAlign w:val="center"/>
          </w:tcPr>
          <w:p w:rsidR="0010292A" w:rsidRPr="00AA5BD2" w:rsidRDefault="0010292A" w:rsidP="00F637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Сумма, подлежащая уплате (тыс. драмов)</w:t>
            </w:r>
          </w:p>
        </w:tc>
        <w:tc>
          <w:tcPr>
            <w:tcW w:w="1127" w:type="dxa"/>
            <w:vMerge w:val="restart"/>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F637B1">
            <w:pPr>
              <w:pStyle w:val="NormalWeb"/>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27" w:type="dxa"/>
            <w:shd w:val="clear" w:color="auto" w:fill="auto"/>
            <w:vAlign w:val="center"/>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73"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00"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16"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842"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68"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c>
          <w:tcPr>
            <w:tcW w:w="1127" w:type="dxa"/>
            <w:shd w:val="clear" w:color="auto" w:fill="auto"/>
          </w:tcPr>
          <w:p w:rsidR="0010292A" w:rsidRPr="00AA5BD2" w:rsidRDefault="0010292A" w:rsidP="00F637B1">
            <w:pPr>
              <w:pStyle w:val="NormalWeb"/>
              <w:widowControl w:val="0"/>
              <w:spacing w:before="0" w:beforeAutospacing="0" w:after="120" w:afterAutospacing="0"/>
              <w:jc w:val="center"/>
              <w:rPr>
                <w:rFonts w:ascii="GHEA Grapalat" w:hAnsi="GHEA Grapalat"/>
                <w:sz w:val="20"/>
                <w:szCs w:val="20"/>
              </w:rPr>
            </w:pPr>
          </w:p>
        </w:tc>
      </w:tr>
    </w:tbl>
    <w:p w:rsidR="0010292A" w:rsidRPr="00AA5BD2" w:rsidRDefault="0010292A" w:rsidP="00DA3A61">
      <w:pPr>
        <w:widowControl w:val="0"/>
        <w:spacing w:after="160" w:line="360" w:lineRule="auto"/>
        <w:ind w:firstLine="375"/>
        <w:jc w:val="both"/>
        <w:rPr>
          <w:rFonts w:ascii="GHEA Grapalat" w:hAnsi="GHEA Grapalat" w:cs="Arial"/>
          <w:iCs/>
          <w:color w:val="000000"/>
        </w:rPr>
      </w:pPr>
    </w:p>
    <w:p w:rsidR="0010292A" w:rsidRPr="00AA5BD2" w:rsidRDefault="0010292A" w:rsidP="00F637B1">
      <w:pPr>
        <w:widowControl w:val="0"/>
        <w:spacing w:after="160" w:line="360" w:lineRule="auto"/>
        <w:ind w:firstLine="567"/>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8818E3">
            <w:pPr>
              <w:widowControl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p w:rsidR="0010292A" w:rsidRPr="00AA5BD2" w:rsidRDefault="0010292A" w:rsidP="00DA3A61">
      <w:pPr>
        <w:widowControl w:val="0"/>
        <w:spacing w:after="160" w:line="360" w:lineRule="auto"/>
        <w:ind w:left="-142" w:firstLine="142"/>
        <w:jc w:val="center"/>
        <w:rPr>
          <w:rFonts w:ascii="GHEA Grapalat" w:hAnsi="GHEA Grapalat" w:cs="Sylfaen"/>
          <w:b/>
          <w:lang w:val="en-US"/>
        </w:rPr>
      </w:pPr>
    </w:p>
    <w:p w:rsidR="00606A9F" w:rsidRPr="00AA5BD2" w:rsidRDefault="00606A9F" w:rsidP="00DA3A61">
      <w:pPr>
        <w:widowControl w:val="0"/>
        <w:spacing w:after="160" w:line="360" w:lineRule="auto"/>
        <w:ind w:left="-142" w:firstLine="142"/>
        <w:jc w:val="center"/>
        <w:rPr>
          <w:rFonts w:ascii="GHEA Grapalat" w:hAnsi="GHEA Grapalat" w:cs="Sylfaen"/>
          <w:b/>
        </w:rPr>
      </w:pPr>
      <w:r w:rsidRPr="00AA5BD2">
        <w:rPr>
          <w:rFonts w:ascii="GHEA Grapalat" w:hAnsi="GHEA Grapalat"/>
        </w:rPr>
        <w:br w:type="page"/>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rPr>
      </w:pPr>
    </w:p>
    <w:p w:rsidR="00606A9F" w:rsidRPr="00AA5BD2" w:rsidRDefault="00606A9F" w:rsidP="00DA3A61">
      <w:pPr>
        <w:widowControl w:val="0"/>
        <w:spacing w:after="160" w:line="360" w:lineRule="auto"/>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DA3A61">
      <w:pPr>
        <w:widowControl w:val="0"/>
        <w:tabs>
          <w:tab w:val="left" w:pos="360"/>
          <w:tab w:val="left" w:pos="540"/>
          <w:tab w:val="left" w:pos="2250"/>
        </w:tabs>
        <w:spacing w:after="160" w:line="360" w:lineRule="auto"/>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DA3A61">
      <w:pPr>
        <w:widowControl w:val="0"/>
        <w:tabs>
          <w:tab w:val="left" w:pos="360"/>
          <w:tab w:val="left" w:pos="540"/>
        </w:tabs>
        <w:spacing w:after="160" w:line="360" w:lineRule="auto"/>
        <w:rPr>
          <w:rFonts w:ascii="GHEA Grapalat" w:hAnsi="GHEA Grapalat" w:cs="Sylfaen"/>
        </w:rPr>
      </w:pPr>
    </w:p>
    <w:p w:rsidR="00D93375" w:rsidRPr="00AA5BD2" w:rsidRDefault="00D93375" w:rsidP="00D93375">
      <w:pPr>
        <w:widowControl w:val="0"/>
        <w:ind w:firstLine="567"/>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D93375">
      <w:pPr>
        <w:widowControl w:val="0"/>
        <w:spacing w:after="120"/>
        <w:ind w:left="7371" w:hanging="141"/>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D93375">
      <w:pPr>
        <w:widowControl w:val="0"/>
        <w:tabs>
          <w:tab w:val="left" w:pos="4480"/>
        </w:tabs>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D93375">
      <w:pPr>
        <w:widowControl w:val="0"/>
        <w:tabs>
          <w:tab w:val="left" w:pos="6379"/>
        </w:tabs>
        <w:spacing w:after="120"/>
        <w:ind w:left="1701" w:right="-360"/>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D93375">
      <w:pPr>
        <w:widowControl w:val="0"/>
        <w:tabs>
          <w:tab w:val="left" w:pos="360"/>
          <w:tab w:val="left" w:pos="540"/>
        </w:tabs>
        <w:ind w:right="-2"/>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D93375">
      <w:pPr>
        <w:widowControl w:val="0"/>
        <w:spacing w:after="120"/>
        <w:ind w:left="3544" w:right="-360"/>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F637B1">
      <w:pPr>
        <w:widowControl w:val="0"/>
        <w:tabs>
          <w:tab w:val="left" w:pos="360"/>
          <w:tab w:val="left" w:pos="540"/>
        </w:tabs>
        <w:spacing w:after="160" w:line="360" w:lineRule="auto"/>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D93375">
            <w:pPr>
              <w:widowControl w:val="0"/>
              <w:spacing w:after="120"/>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bl>
    <w:p w:rsidR="00606A9F" w:rsidRPr="00AA5BD2" w:rsidRDefault="00606A9F" w:rsidP="00DA3A61">
      <w:pPr>
        <w:widowControl w:val="0"/>
        <w:tabs>
          <w:tab w:val="left" w:pos="360"/>
          <w:tab w:val="left" w:pos="540"/>
        </w:tabs>
        <w:spacing w:after="160" w:line="360" w:lineRule="auto"/>
        <w:jc w:val="both"/>
        <w:rPr>
          <w:rFonts w:ascii="GHEA Grapalat" w:hAnsi="GHEA Grapalat" w:cs="Sylfaen"/>
        </w:rPr>
      </w:pPr>
    </w:p>
    <w:p w:rsidR="00606A9F" w:rsidRPr="00AA5BD2" w:rsidRDefault="00606A9F" w:rsidP="00F637B1">
      <w:pPr>
        <w:widowControl w:val="0"/>
        <w:spacing w:after="160" w:line="360" w:lineRule="auto"/>
        <w:ind w:firstLine="567"/>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F637B1" w:rsidRPr="00AA5BD2" w:rsidRDefault="00F637B1">
      <w:pPr>
        <w:rPr>
          <w:rFonts w:ascii="GHEA Grapalat" w:hAnsi="GHEA Grapalat" w:cs="Sylfaen"/>
        </w:rPr>
      </w:pPr>
      <w:r w:rsidRPr="00AA5BD2">
        <w:rPr>
          <w:rFonts w:ascii="GHEA Grapalat" w:hAnsi="GHEA Grapalat" w:cs="Sylfaen"/>
        </w:rPr>
        <w:br w:type="page"/>
      </w:r>
    </w:p>
    <w:p w:rsidR="00606A9F" w:rsidRPr="00AA5BD2" w:rsidRDefault="00606A9F" w:rsidP="00DA3A61">
      <w:pPr>
        <w:widowControl w:val="0"/>
        <w:spacing w:after="160" w:line="360" w:lineRule="auto"/>
        <w:jc w:val="center"/>
        <w:rPr>
          <w:rFonts w:ascii="GHEA Grapalat" w:hAnsi="GHEA Grapalat" w:cs="Sylfaen"/>
        </w:rPr>
      </w:pPr>
      <w:r w:rsidRPr="00AA5BD2">
        <w:rPr>
          <w:rFonts w:ascii="GHEA Grapalat" w:hAnsi="GHEA Grapalat"/>
        </w:rPr>
        <w:lastRenderedPageBreak/>
        <w:t>СТОРОНЫ</w:t>
      </w:r>
    </w:p>
    <w:p w:rsidR="00606A9F" w:rsidRPr="00AA5BD2" w:rsidRDefault="00606A9F" w:rsidP="00DA3A61">
      <w:pPr>
        <w:widowControl w:val="0"/>
        <w:spacing w:after="160" w:line="360" w:lineRule="auto"/>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F637B1">
      <w:pPr>
        <w:widowControl w:val="0"/>
        <w:spacing w:after="160" w:line="360" w:lineRule="auto"/>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D93375">
      <w:pPr>
        <w:widowControl w:val="0"/>
        <w:tabs>
          <w:tab w:val="left" w:pos="360"/>
          <w:tab w:val="left" w:pos="540"/>
        </w:tabs>
        <w:spacing w:after="160" w:line="360" w:lineRule="auto"/>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8818E3">
            <w:pPr>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8818E3">
            <w:pPr>
              <w:autoSpaceDE w:val="0"/>
              <w:autoSpaceDN w:val="0"/>
              <w:adjustRightInd w:val="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DA3A61">
      <w:pPr>
        <w:widowControl w:val="0"/>
        <w:spacing w:after="160" w:line="360" w:lineRule="auto"/>
        <w:ind w:left="-142" w:firstLine="142"/>
        <w:jc w:val="center"/>
        <w:rPr>
          <w:rFonts w:ascii="GHEA Grapalat" w:hAnsi="GHEA Grapalat" w:cs="Sylfaen"/>
          <w:b/>
        </w:rPr>
      </w:pPr>
    </w:p>
    <w:p w:rsidR="00057264" w:rsidRPr="00AA5BD2" w:rsidRDefault="00057264" w:rsidP="00DA3A61">
      <w:pPr>
        <w:widowControl w:val="0"/>
        <w:spacing w:after="160" w:line="360" w:lineRule="auto"/>
        <w:ind w:left="-142" w:firstLine="142"/>
        <w:jc w:val="center"/>
        <w:rPr>
          <w:rFonts w:ascii="GHEA Grapalat" w:hAnsi="GHEA Grapalat" w:cs="Sylfaen"/>
          <w:b/>
          <w:lang w:val="en-US"/>
        </w:rPr>
      </w:pPr>
    </w:p>
    <w:p w:rsidR="00D93375" w:rsidRPr="00AA5BD2" w:rsidRDefault="00D93375" w:rsidP="00DA3A61">
      <w:pPr>
        <w:widowControl w:val="0"/>
        <w:spacing w:after="160" w:line="360" w:lineRule="auto"/>
        <w:ind w:left="-142" w:firstLine="142"/>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DA3A61">
      <w:pPr>
        <w:pStyle w:val="BodyTextIndent"/>
        <w:widowControl w:val="0"/>
        <w:spacing w:after="160"/>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5056B4" w:rsidRPr="003E10CC" w:rsidRDefault="00B2572B" w:rsidP="005056B4">
      <w:pPr>
        <w:pStyle w:val="BodyText"/>
        <w:widowControl w:val="0"/>
        <w:spacing w:after="160" w:line="360" w:lineRule="auto"/>
        <w:ind w:firstLine="567"/>
        <w:jc w:val="right"/>
        <w:rPr>
          <w:rFonts w:ascii="GHEA Grapalat" w:hAnsi="GHEA Grapalat"/>
        </w:rPr>
      </w:pPr>
      <w:r w:rsidRPr="00AA5BD2">
        <w:rPr>
          <w:rFonts w:ascii="GHEA Grapalat" w:hAnsi="GHEA Grapalat"/>
        </w:rPr>
        <w:t>к Приглашению на запрос котировок</w:t>
      </w:r>
      <w:r w:rsidR="00F637B1" w:rsidRPr="00AA5BD2">
        <w:rPr>
          <w:rFonts w:ascii="GHEA Grapalat" w:hAnsi="GHEA Grapalat" w:cs="Sylfaen"/>
        </w:rPr>
        <w:br/>
      </w:r>
      <w:r w:rsidR="00F637B1" w:rsidRPr="00AA5BD2">
        <w:rPr>
          <w:rFonts w:ascii="GHEA Grapalat" w:hAnsi="GHEA Grapalat"/>
        </w:rPr>
        <w:t xml:space="preserve">под кодом </w:t>
      </w:r>
      <w:r w:rsidR="005056B4" w:rsidRPr="003E10CC">
        <w:rPr>
          <w:rFonts w:ascii="GHEA Grapalat" w:hAnsi="GHEA Grapalat"/>
          <w:lang w:val="en-US"/>
        </w:rPr>
        <w:t>AHD</w:t>
      </w:r>
      <w:r w:rsidR="005056B4" w:rsidRPr="003E10CC">
        <w:rPr>
          <w:rFonts w:ascii="GHEA Grapalat" w:hAnsi="GHEA Grapalat"/>
        </w:rPr>
        <w:t>-GHAPDzB-20/</w:t>
      </w:r>
      <w:r w:rsidR="00E26551" w:rsidRPr="00E26551">
        <w:rPr>
          <w:rFonts w:ascii="GHEA Grapalat" w:hAnsi="GHEA Grapalat"/>
        </w:rPr>
        <w:t>2</w:t>
      </w:r>
      <w:r w:rsidR="005056B4" w:rsidRPr="003E10CC">
        <w:rPr>
          <w:rFonts w:ascii="GHEA Grapalat" w:hAnsi="GHEA Grapalat"/>
        </w:rPr>
        <w:t>-80</w:t>
      </w:r>
    </w:p>
    <w:p w:rsidR="00BC48F7" w:rsidRPr="00C6146A" w:rsidRDefault="00BC48F7" w:rsidP="005056B4">
      <w:pPr>
        <w:pStyle w:val="BodyTextIndent"/>
        <w:widowControl w:val="0"/>
        <w:spacing w:after="160"/>
        <w:jc w:val="right"/>
        <w:rPr>
          <w:rStyle w:val="Strong"/>
          <w:rFonts w:ascii="GHEA Grapalat" w:hAnsi="GHEA Grapalat"/>
        </w:rPr>
      </w:pPr>
    </w:p>
    <w:p w:rsidR="00BC48F7" w:rsidRPr="00AA5BD2" w:rsidRDefault="00BC48F7" w:rsidP="00DA3A61">
      <w:pPr>
        <w:widowControl w:val="0"/>
        <w:spacing w:after="160" w:line="360" w:lineRule="auto"/>
        <w:jc w:val="center"/>
        <w:rPr>
          <w:rFonts w:ascii="GHEA Grapalat" w:hAnsi="GHEA Grapalat"/>
        </w:rPr>
      </w:pPr>
      <w:r w:rsidRPr="00C6146A">
        <w:rPr>
          <w:rFonts w:ascii="GHEA Grapalat" w:hAnsi="GHEA Grapalat"/>
        </w:rPr>
        <w:t>ЗАПРОС</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DA3A61">
      <w:pPr>
        <w:widowControl w:val="0"/>
        <w:spacing w:after="160" w:line="360" w:lineRule="auto"/>
        <w:jc w:val="center"/>
        <w:rPr>
          <w:rFonts w:ascii="GHEA Grapalat" w:hAnsi="GHEA Grapalat"/>
        </w:rPr>
      </w:pPr>
    </w:p>
    <w:p w:rsidR="00BC48F7" w:rsidRPr="00AA5BD2" w:rsidRDefault="00BC48F7" w:rsidP="00DA3A61">
      <w:pPr>
        <w:widowControl w:val="0"/>
        <w:spacing w:after="160" w:line="360" w:lineRule="auto"/>
        <w:rPr>
          <w:rFonts w:ascii="GHEA Grapalat" w:hAnsi="GHEA Grapalat"/>
        </w:rPr>
      </w:pPr>
    </w:p>
    <w:p w:rsidR="00D93375" w:rsidRPr="00AA5BD2" w:rsidRDefault="009F5B46" w:rsidP="009F5B46">
      <w:pPr>
        <w:widowControl w:val="0"/>
        <w:tabs>
          <w:tab w:val="left" w:pos="3402"/>
          <w:tab w:val="left" w:pos="4536"/>
          <w:tab w:val="left" w:pos="6096"/>
        </w:tabs>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____________</w:t>
      </w:r>
      <w:r w:rsidRPr="00AA5BD2">
        <w:rPr>
          <w:rFonts w:ascii="GHEA Grapalat" w:hAnsi="GHEA Grapalat"/>
        </w:rPr>
        <w:t>_________</w:t>
      </w:r>
      <w:r w:rsidR="00D93375" w:rsidRPr="00AA5BD2">
        <w:rPr>
          <w:rFonts w:ascii="GHEA Grapalat" w:hAnsi="GHEA Grapalat"/>
        </w:rPr>
        <w:t>__</w:t>
      </w:r>
    </w:p>
    <w:p w:rsidR="00D93375" w:rsidRPr="00AA5BD2" w:rsidRDefault="00D93375" w:rsidP="00D93375">
      <w:pPr>
        <w:widowControl w:val="0"/>
        <w:spacing w:after="120"/>
        <w:ind w:left="11766"/>
        <w:jc w:val="both"/>
        <w:rPr>
          <w:rFonts w:ascii="GHEA Grapalat" w:hAnsi="GHEA Grapalat"/>
        </w:rPr>
      </w:pPr>
      <w:r w:rsidRPr="00AA5BD2">
        <w:rPr>
          <w:rFonts w:ascii="GHEA Grapalat" w:hAnsi="GHEA Grapalat"/>
          <w:sz w:val="16"/>
        </w:rPr>
        <w:t>код процедуры</w:t>
      </w:r>
    </w:p>
    <w:p w:rsidR="00D93375" w:rsidRPr="00AA5BD2" w:rsidRDefault="00D93375" w:rsidP="00D93375">
      <w:pPr>
        <w:widowControl w:val="0"/>
        <w:jc w:val="both"/>
        <w:rPr>
          <w:rFonts w:ascii="GHEA Grapalat" w:hAnsi="GHEA Grapalat"/>
        </w:rPr>
      </w:pPr>
      <w:r w:rsidRPr="00AA5BD2">
        <w:rPr>
          <w:rFonts w:ascii="GHEA Grapalat" w:hAnsi="GHEA Grapalat"/>
        </w:rPr>
        <w:t>организованной для нужд ___________________________ 1-ое место занял (заняли) нижеуказанный (нижеуказанные) участник</w:t>
      </w:r>
    </w:p>
    <w:p w:rsidR="00D93375" w:rsidRPr="00AA5BD2" w:rsidRDefault="00D93375" w:rsidP="009F5B46">
      <w:pPr>
        <w:widowControl w:val="0"/>
        <w:tabs>
          <w:tab w:val="left" w:pos="8550"/>
        </w:tabs>
        <w:spacing w:after="120"/>
        <w:ind w:left="3402"/>
        <w:jc w:val="both"/>
        <w:rPr>
          <w:rFonts w:ascii="GHEA Grapalat" w:hAnsi="GHEA Grapalat"/>
          <w:sz w:val="16"/>
          <w:vertAlign w:val="superscript"/>
        </w:rPr>
      </w:pPr>
      <w:r w:rsidRPr="00AA5BD2">
        <w:rPr>
          <w:rFonts w:ascii="GHEA Grapalat" w:hAnsi="GHEA Grapalat"/>
          <w:sz w:val="16"/>
        </w:rPr>
        <w:t>наименование заказчика</w:t>
      </w:r>
    </w:p>
    <w:p w:rsidR="00D93375" w:rsidRPr="00AA5BD2" w:rsidRDefault="00F637B1" w:rsidP="00D93375">
      <w:pPr>
        <w:widowControl w:val="0"/>
        <w:spacing w:after="160" w:line="360" w:lineRule="auto"/>
        <w:rPr>
          <w:rFonts w:ascii="GHEA Grapalat" w:hAnsi="GHEA Grapalat"/>
          <w:lang w:val="en-US"/>
        </w:rPr>
      </w:pPr>
      <w:r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F637B1">
            <w:pPr>
              <w:widowControl w:val="0"/>
              <w:spacing w:after="120"/>
              <w:ind w:right="87"/>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F637B1">
            <w:pPr>
              <w:widowControl w:val="0"/>
              <w:spacing w:after="120"/>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vAlign w:val="center"/>
          </w:tcPr>
          <w:p w:rsidR="00BC48F7" w:rsidRPr="00AA5BD2" w:rsidRDefault="00BC48F7" w:rsidP="00F637B1">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F637B1">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F637B1">
            <w:pPr>
              <w:widowControl w:val="0"/>
              <w:spacing w:after="120"/>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112"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070" w:type="dxa"/>
            <w:shd w:val="clear" w:color="auto" w:fill="auto"/>
          </w:tcPr>
          <w:p w:rsidR="00BC48F7" w:rsidRPr="00AA5BD2" w:rsidRDefault="00BC48F7" w:rsidP="00F637B1">
            <w:pPr>
              <w:widowControl w:val="0"/>
              <w:spacing w:after="120"/>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112"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070" w:type="dxa"/>
            <w:shd w:val="clear" w:color="auto" w:fill="auto"/>
          </w:tcPr>
          <w:p w:rsidR="00BC48F7" w:rsidRPr="00AA5BD2" w:rsidRDefault="00BC48F7" w:rsidP="00F637B1">
            <w:pPr>
              <w:widowControl w:val="0"/>
              <w:spacing w:after="120"/>
              <w:jc w:val="center"/>
              <w:rPr>
                <w:rFonts w:ascii="GHEA Grapalat" w:hAnsi="GHEA Grapalat"/>
                <w:sz w:val="16"/>
              </w:rPr>
            </w:pPr>
          </w:p>
        </w:tc>
      </w:tr>
    </w:tbl>
    <w:p w:rsidR="00BC48F7" w:rsidRPr="00AA5BD2" w:rsidRDefault="00BC48F7" w:rsidP="00F637B1">
      <w:pPr>
        <w:widowControl w:val="0"/>
        <w:spacing w:after="160" w:line="360" w:lineRule="auto"/>
        <w:ind w:firstLine="567"/>
        <w:jc w:val="both"/>
        <w:rPr>
          <w:rFonts w:ascii="GHEA Grapalat" w:hAnsi="GHEA Grapalat"/>
        </w:rPr>
      </w:pPr>
      <w:r w:rsidRPr="00AA5BD2">
        <w:rPr>
          <w:rFonts w:ascii="GHEA Grapalat" w:hAnsi="GHEA Grapalat"/>
        </w:rPr>
        <w:lastRenderedPageBreak/>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DA3A61">
      <w:pPr>
        <w:widowControl w:val="0"/>
        <w:spacing w:after="160" w:line="360" w:lineRule="auto"/>
        <w:jc w:val="both"/>
        <w:rPr>
          <w:rFonts w:ascii="GHEA Grapalat" w:hAnsi="GHEA Grapalat"/>
        </w:rPr>
      </w:pPr>
    </w:p>
    <w:p w:rsidR="00D93375" w:rsidRPr="00AA5BD2" w:rsidRDefault="00D93375" w:rsidP="00D93375">
      <w:pPr>
        <w:widowControl w:val="0"/>
        <w:jc w:val="both"/>
        <w:rPr>
          <w:rFonts w:ascii="GHEA Grapalat" w:hAnsi="GHEA Grapalat"/>
          <w:u w:val="single"/>
        </w:rPr>
      </w:pPr>
      <w:r w:rsidRPr="00AA5BD2">
        <w:rPr>
          <w:rFonts w:ascii="GHEA Grapalat" w:hAnsi="GHEA Grapalat"/>
        </w:rPr>
        <w:t>секретарь Оценочной комиссии под кодом _______________</w:t>
      </w:r>
      <w:r w:rsidR="00F637B1" w:rsidRPr="00AA5BD2">
        <w:rPr>
          <w:rFonts w:ascii="GHEA Grapalat" w:hAnsi="GHEA Grapalat"/>
        </w:rPr>
        <w:t>_________________________________________________________</w:t>
      </w:r>
      <w:r w:rsidRPr="00AA5BD2">
        <w:rPr>
          <w:rFonts w:ascii="GHEA Grapalat" w:hAnsi="GHEA Grapalat"/>
        </w:rPr>
        <w:t>___</w:t>
      </w:r>
    </w:p>
    <w:p w:rsidR="00D93375" w:rsidRPr="00AA5BD2" w:rsidRDefault="00D93375" w:rsidP="00F637B1">
      <w:pPr>
        <w:widowControl w:val="0"/>
        <w:tabs>
          <w:tab w:val="left" w:pos="8550"/>
        </w:tabs>
        <w:spacing w:after="160" w:line="360" w:lineRule="auto"/>
        <w:ind w:left="4962"/>
        <w:jc w:val="center"/>
        <w:rPr>
          <w:rFonts w:ascii="GHEA Grapalat" w:hAnsi="GHEA Grapalat"/>
          <w:sz w:val="16"/>
        </w:rPr>
      </w:pPr>
      <w:r w:rsidRPr="00AA5BD2">
        <w:rPr>
          <w:rFonts w:ascii="GHEA Grapalat" w:hAnsi="GHEA Grapalat"/>
          <w:sz w:val="16"/>
        </w:rPr>
        <w:t>Код процедуры</w:t>
      </w:r>
    </w:p>
    <w:p w:rsidR="00D93375" w:rsidRPr="00AA5BD2" w:rsidRDefault="00D93375" w:rsidP="00D93375">
      <w:pPr>
        <w:widowControl w:val="0"/>
        <w:tabs>
          <w:tab w:val="left" w:pos="7513"/>
        </w:tabs>
        <w:jc w:val="both"/>
        <w:rPr>
          <w:rFonts w:ascii="GHEA Grapalat" w:hAnsi="GHEA Grapalat"/>
        </w:rPr>
      </w:pPr>
    </w:p>
    <w:p w:rsidR="00D93375" w:rsidRPr="00AA5BD2" w:rsidRDefault="00D93375" w:rsidP="00D93375">
      <w:pPr>
        <w:widowControl w:val="0"/>
        <w:tabs>
          <w:tab w:val="left" w:pos="7513"/>
        </w:tabs>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D93375">
      <w:pPr>
        <w:widowControl w:val="0"/>
        <w:tabs>
          <w:tab w:val="left" w:pos="8364"/>
        </w:tabs>
        <w:spacing w:after="160" w:line="360" w:lineRule="auto"/>
        <w:ind w:left="2694"/>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DA3A61">
      <w:pPr>
        <w:widowControl w:val="0"/>
        <w:spacing w:after="160" w:line="360" w:lineRule="auto"/>
        <w:jc w:val="right"/>
        <w:rPr>
          <w:rFonts w:ascii="GHEA Grapalat" w:hAnsi="GHEA Grapalat"/>
        </w:rPr>
      </w:pPr>
    </w:p>
    <w:p w:rsidR="00BC48F7" w:rsidRPr="00AA5BD2" w:rsidRDefault="00F637B1" w:rsidP="00F637B1">
      <w:pPr>
        <w:widowControl w:val="0"/>
        <w:spacing w:after="160" w:line="360" w:lineRule="auto"/>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DA3A61">
      <w:pPr>
        <w:widowControl w:val="0"/>
        <w:spacing w:after="160" w:line="360" w:lineRule="auto"/>
        <w:rPr>
          <w:rStyle w:val="Strong"/>
          <w:rFonts w:ascii="GHEA Grapalat" w:hAnsi="GHEA Grapalat"/>
        </w:rPr>
      </w:pPr>
      <w:r w:rsidRPr="00C6146A">
        <w:rPr>
          <w:rFonts w:ascii="GHEA Grapalat" w:hAnsi="GHEA Grapalat"/>
        </w:rPr>
        <w:br w:type="page"/>
      </w:r>
    </w:p>
    <w:p w:rsidR="00B2572B" w:rsidRPr="00AA5BD2" w:rsidRDefault="00B2572B" w:rsidP="00DA3A61">
      <w:pPr>
        <w:pStyle w:val="BodyTextIndent"/>
        <w:widowControl w:val="0"/>
        <w:spacing w:after="160"/>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5056B4" w:rsidRPr="003E10CC" w:rsidRDefault="00B2572B" w:rsidP="005056B4">
      <w:pPr>
        <w:pStyle w:val="BodyText"/>
        <w:widowControl w:val="0"/>
        <w:spacing w:after="160" w:line="360" w:lineRule="auto"/>
        <w:ind w:firstLine="567"/>
        <w:jc w:val="right"/>
        <w:rPr>
          <w:rFonts w:ascii="GHEA Grapalat" w:hAnsi="GHEA Grapalat"/>
        </w:rPr>
      </w:pPr>
      <w:r w:rsidRPr="00AA5BD2">
        <w:rPr>
          <w:rFonts w:ascii="GHEA Grapalat" w:hAnsi="GHEA Grapalat"/>
        </w:rPr>
        <w:t>к Приглашению на запрос котировок</w:t>
      </w:r>
      <w:r w:rsidR="009F5B46" w:rsidRPr="00AA5BD2">
        <w:rPr>
          <w:rFonts w:ascii="GHEA Grapalat" w:hAnsi="GHEA Grapalat" w:cs="Arial"/>
        </w:rPr>
        <w:br/>
      </w:r>
      <w:r w:rsidR="008A4308" w:rsidRPr="00AA5BD2">
        <w:rPr>
          <w:rFonts w:ascii="GHEA Grapalat" w:hAnsi="GHEA Grapalat"/>
        </w:rPr>
        <w:t xml:space="preserve">под кодом </w:t>
      </w:r>
      <w:r w:rsidR="005056B4" w:rsidRPr="003E10CC">
        <w:rPr>
          <w:rFonts w:ascii="GHEA Grapalat" w:hAnsi="GHEA Grapalat"/>
          <w:lang w:val="en-US"/>
        </w:rPr>
        <w:t>AHD</w:t>
      </w:r>
      <w:r w:rsidR="005056B4" w:rsidRPr="003E10CC">
        <w:rPr>
          <w:rFonts w:ascii="GHEA Grapalat" w:hAnsi="GHEA Grapalat"/>
        </w:rPr>
        <w:t>-GHAPDzB-20/</w:t>
      </w:r>
      <w:r w:rsidR="00E26551" w:rsidRPr="00E26551">
        <w:rPr>
          <w:rFonts w:ascii="GHEA Grapalat" w:hAnsi="GHEA Grapalat"/>
        </w:rPr>
        <w:t>2</w:t>
      </w:r>
      <w:r w:rsidR="005056B4" w:rsidRPr="003E10CC">
        <w:rPr>
          <w:rFonts w:ascii="GHEA Grapalat" w:hAnsi="GHEA Grapalat"/>
        </w:rPr>
        <w:t>-80</w:t>
      </w:r>
    </w:p>
    <w:p w:rsidR="00B2572B" w:rsidRPr="00AA5BD2" w:rsidRDefault="00B2572B" w:rsidP="009F5B46">
      <w:pPr>
        <w:pStyle w:val="BodyTextIndent"/>
        <w:widowControl w:val="0"/>
        <w:spacing w:after="160"/>
        <w:ind w:firstLine="567"/>
        <w:jc w:val="right"/>
        <w:rPr>
          <w:rFonts w:ascii="GHEA Grapalat" w:hAnsi="GHEA Grapalat" w:cs="Arial"/>
          <w:i w:val="0"/>
          <w:sz w:val="24"/>
          <w:szCs w:val="24"/>
        </w:rPr>
      </w:pP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ИНФОРМАЦИЯ</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val="restart"/>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9F5B46">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024" w:type="dxa"/>
            <w:shd w:val="clear" w:color="auto" w:fill="auto"/>
          </w:tcPr>
          <w:p w:rsidR="00BC48F7" w:rsidRPr="00AA5BD2" w:rsidRDefault="00BC48F7" w:rsidP="009F5B46">
            <w:pPr>
              <w:widowControl w:val="0"/>
              <w:spacing w:after="120"/>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117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1216"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024" w:type="dxa"/>
            <w:shd w:val="clear" w:color="auto" w:fill="auto"/>
          </w:tcPr>
          <w:p w:rsidR="00BC48F7" w:rsidRPr="00AA5BD2" w:rsidRDefault="00BC48F7" w:rsidP="009F5B46">
            <w:pPr>
              <w:widowControl w:val="0"/>
              <w:spacing w:after="120"/>
              <w:jc w:val="center"/>
              <w:rPr>
                <w:rFonts w:ascii="GHEA Grapalat" w:hAnsi="GHEA Grapalat"/>
                <w:sz w:val="20"/>
              </w:rPr>
            </w:pPr>
          </w:p>
        </w:tc>
      </w:tr>
    </w:tbl>
    <w:p w:rsidR="00BC48F7" w:rsidRPr="00AA5BD2" w:rsidRDefault="00BC48F7" w:rsidP="00DA3A61">
      <w:pPr>
        <w:widowControl w:val="0"/>
        <w:spacing w:after="160" w:line="360" w:lineRule="auto"/>
        <w:jc w:val="center"/>
        <w:rPr>
          <w:rFonts w:ascii="GHEA Grapalat" w:hAnsi="GHEA Grapalat"/>
        </w:rPr>
      </w:pPr>
    </w:p>
    <w:p w:rsidR="000D1DEF" w:rsidRPr="00AA5BD2" w:rsidRDefault="000D1DEF" w:rsidP="000D1DEF">
      <w:pPr>
        <w:widowControl w:val="0"/>
        <w:jc w:val="both"/>
        <w:rPr>
          <w:rFonts w:ascii="GHEA Grapalat" w:hAnsi="GHEA Grapalat"/>
          <w:u w:val="single"/>
        </w:rPr>
      </w:pPr>
      <w:r w:rsidRPr="00AA5BD2">
        <w:rPr>
          <w:rFonts w:ascii="GHEA Grapalat" w:hAnsi="GHEA Grapalat"/>
        </w:rPr>
        <w:lastRenderedPageBreak/>
        <w:t>Информация предоставлена ______________________________, являющимся сотрудником управления ______________________</w:t>
      </w:r>
    </w:p>
    <w:p w:rsidR="000D1DEF" w:rsidRPr="00AA5BD2" w:rsidRDefault="000D1DEF" w:rsidP="000D1DEF">
      <w:pPr>
        <w:widowControl w:val="0"/>
        <w:tabs>
          <w:tab w:val="left" w:pos="11482"/>
        </w:tabs>
        <w:spacing w:after="160" w:line="360" w:lineRule="auto"/>
        <w:ind w:left="3828"/>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2572B" w:rsidRPr="00AA5BD2" w:rsidRDefault="00B2572B" w:rsidP="00DA3A61">
      <w:pPr>
        <w:pStyle w:val="BodyTextIndent"/>
        <w:widowControl w:val="0"/>
        <w:spacing w:after="160"/>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DA3A61">
      <w:pPr>
        <w:widowControl w:val="0"/>
        <w:spacing w:after="160" w:line="360" w:lineRule="auto"/>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5056B4" w:rsidRPr="003E10CC" w:rsidRDefault="00B2572B" w:rsidP="005056B4">
      <w:pPr>
        <w:pStyle w:val="BodyText"/>
        <w:widowControl w:val="0"/>
        <w:spacing w:after="160" w:line="360" w:lineRule="auto"/>
        <w:ind w:firstLine="567"/>
        <w:jc w:val="right"/>
        <w:rPr>
          <w:rFonts w:ascii="GHEA Grapalat" w:hAnsi="GHEA Grapalat"/>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5056B4" w:rsidRPr="003E10CC">
        <w:rPr>
          <w:rFonts w:ascii="GHEA Grapalat" w:hAnsi="GHEA Grapalat"/>
          <w:lang w:val="en-US"/>
        </w:rPr>
        <w:t>AHD</w:t>
      </w:r>
      <w:r w:rsidR="005056B4" w:rsidRPr="003E10CC">
        <w:rPr>
          <w:rFonts w:ascii="GHEA Grapalat" w:hAnsi="GHEA Grapalat"/>
        </w:rPr>
        <w:t>-GHAPDzB-20/</w:t>
      </w:r>
      <w:r w:rsidR="00E26551" w:rsidRPr="00747FB3">
        <w:rPr>
          <w:rFonts w:ascii="GHEA Grapalat" w:hAnsi="GHEA Grapalat"/>
        </w:rPr>
        <w:t>2</w:t>
      </w:r>
      <w:r w:rsidR="005056B4" w:rsidRPr="003E10CC">
        <w:rPr>
          <w:rFonts w:ascii="GHEA Grapalat" w:hAnsi="GHEA Grapalat"/>
        </w:rPr>
        <w:t>-80</w:t>
      </w:r>
    </w:p>
    <w:p w:rsidR="00B2572B" w:rsidRPr="00AA5BD2" w:rsidRDefault="00B2572B" w:rsidP="00DA3A61">
      <w:pPr>
        <w:widowControl w:val="0"/>
        <w:spacing w:after="160" w:line="360" w:lineRule="auto"/>
        <w:jc w:val="right"/>
        <w:rPr>
          <w:rFonts w:ascii="GHEA Grapalat" w:hAnsi="GHEA Grapalat" w:cs="GHEA Grapalat"/>
          <w:i/>
        </w:rPr>
      </w:pPr>
    </w:p>
    <w:p w:rsidR="00BC48F7" w:rsidRPr="00AA5BD2" w:rsidRDefault="00BC48F7" w:rsidP="00DA3A61">
      <w:pPr>
        <w:widowControl w:val="0"/>
        <w:spacing w:after="160" w:line="360" w:lineRule="auto"/>
        <w:jc w:val="center"/>
        <w:rPr>
          <w:rFonts w:ascii="GHEA Grapalat" w:hAnsi="GHEA Grapalat" w:cs="GHEA Grapalat"/>
        </w:rPr>
      </w:pPr>
    </w:p>
    <w:p w:rsidR="00924798" w:rsidRPr="00AA5BD2" w:rsidRDefault="00924798" w:rsidP="009F5B46">
      <w:pPr>
        <w:widowControl w:val="0"/>
        <w:spacing w:after="160" w:line="360" w:lineRule="auto"/>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DA3A61">
      <w:pPr>
        <w:widowControl w:val="0"/>
        <w:spacing w:after="160" w:line="360" w:lineRule="auto"/>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DA3A61">
            <w:pPr>
              <w:widowControl w:val="0"/>
              <w:spacing w:after="160" w:line="360" w:lineRule="auto"/>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367A50">
            <w:pPr>
              <w:widowControl w:val="0"/>
              <w:spacing w:after="160" w:line="360" w:lineRule="auto"/>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21"/>
              <w:sym w:font="Symbol" w:char="F02A"/>
            </w:r>
            <w:r w:rsidR="00F653BC" w:rsidRPr="00AA5BD2">
              <w:rPr>
                <w:rStyle w:val="FootnoteReference"/>
                <w:rFonts w:ascii="GHEA Grapalat" w:hAnsi="GHEA Grapalat"/>
              </w:rPr>
              <w:sym w:font="Symbol" w:char="F02A"/>
            </w:r>
          </w:p>
        </w:tc>
      </w:tr>
    </w:tbl>
    <w:p w:rsidR="00924798" w:rsidRPr="00AA5BD2" w:rsidRDefault="00924798" w:rsidP="00DA3A61">
      <w:pPr>
        <w:widowControl w:val="0"/>
        <w:spacing w:after="160" w:line="360" w:lineRule="auto"/>
        <w:rPr>
          <w:rFonts w:ascii="GHEA Grapalat" w:hAnsi="GHEA Grapalat" w:cs="GHEA Grapalat"/>
        </w:rPr>
      </w:pPr>
    </w:p>
    <w:p w:rsidR="00367A50" w:rsidRPr="00AA5BD2" w:rsidRDefault="00367A50" w:rsidP="00367A50">
      <w:pPr>
        <w:widowControl w:val="0"/>
        <w:tabs>
          <w:tab w:val="left" w:pos="7088"/>
        </w:tabs>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367A50">
      <w:pPr>
        <w:widowControl w:val="0"/>
        <w:tabs>
          <w:tab w:val="left" w:pos="7088"/>
        </w:tabs>
        <w:spacing w:after="160" w:line="360" w:lineRule="auto"/>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DA3A61">
      <w:pPr>
        <w:widowControl w:val="0"/>
        <w:spacing w:after="160" w:line="360" w:lineRule="auto"/>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924798" w:rsidP="00DA3A61">
      <w:pPr>
        <w:widowControl w:val="0"/>
        <w:spacing w:after="160" w:line="360" w:lineRule="auto"/>
        <w:ind w:firstLine="708"/>
        <w:jc w:val="both"/>
        <w:rPr>
          <w:rFonts w:ascii="GHEA Grapalat" w:hAnsi="GHEA Grapalat" w:cs="GHEA Grapalat"/>
        </w:rPr>
      </w:pPr>
    </w:p>
    <w:p w:rsidR="00924798" w:rsidRPr="00AA5BD2" w:rsidRDefault="00367A50" w:rsidP="00367A50">
      <w:pPr>
        <w:widowControl w:val="0"/>
        <w:spacing w:after="160" w:line="360" w:lineRule="auto"/>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924798" w:rsidRPr="00AA5BD2" w:rsidRDefault="00367A50" w:rsidP="00367A50">
      <w:pPr>
        <w:widowControl w:val="0"/>
        <w:tabs>
          <w:tab w:val="left" w:pos="1134"/>
        </w:tabs>
        <w:ind w:firstLine="567"/>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в организованной ___</w:t>
      </w:r>
      <w:r w:rsidR="00924798" w:rsidRPr="00AA5BD2">
        <w:rPr>
          <w:rFonts w:ascii="GHEA Grapalat" w:hAnsi="GHEA Grapalat"/>
        </w:rPr>
        <w:t>______</w:t>
      </w:r>
      <w:r w:rsidRPr="00AA5BD2">
        <w:rPr>
          <w:rFonts w:ascii="GHEA Grapalat" w:hAnsi="GHEA Grapalat"/>
        </w:rPr>
        <w:t>_</w:t>
      </w:r>
      <w:r w:rsidR="00924798" w:rsidRPr="00AA5BD2">
        <w:rPr>
          <w:rFonts w:ascii="GHEA Grapalat" w:hAnsi="GHEA Grapalat"/>
        </w:rPr>
        <w:t xml:space="preserve">_*(далее — Заказчик) </w:t>
      </w:r>
    </w:p>
    <w:p w:rsidR="00924798" w:rsidRPr="00AA5BD2" w:rsidRDefault="00924798" w:rsidP="00367A50">
      <w:pPr>
        <w:widowControl w:val="0"/>
        <w:spacing w:after="160" w:line="360" w:lineRule="auto"/>
        <w:ind w:left="426" w:right="2407"/>
        <w:jc w:val="right"/>
        <w:rPr>
          <w:rFonts w:ascii="GHEA Grapalat" w:hAnsi="GHEA Grapalat" w:cs="GHEA Grapalat"/>
        </w:rPr>
      </w:pPr>
      <w:r w:rsidRPr="00AA5BD2">
        <w:rPr>
          <w:rFonts w:ascii="GHEA Grapalat" w:hAnsi="GHEA Grapalat"/>
          <w:vertAlign w:val="superscript"/>
        </w:rPr>
        <w:t>наименование заказчика</w:t>
      </w:r>
    </w:p>
    <w:p w:rsidR="00924798" w:rsidRPr="00AA5BD2" w:rsidRDefault="00924798" w:rsidP="00367A50">
      <w:pPr>
        <w:widowControl w:val="0"/>
        <w:jc w:val="both"/>
        <w:rPr>
          <w:rFonts w:ascii="GHEA Grapalat" w:hAnsi="GHEA Grapalat" w:cs="GHEA Grapalat"/>
        </w:rPr>
      </w:pPr>
      <w:r w:rsidRPr="00AA5BD2">
        <w:rPr>
          <w:rFonts w:ascii="GHEA Grapalat" w:hAnsi="GHEA Grapalat"/>
        </w:rPr>
        <w:t>процедуре закупок под кодом ____________________________</w:t>
      </w:r>
      <w:r w:rsidR="00367A50" w:rsidRPr="00AA5BD2">
        <w:rPr>
          <w:rFonts w:ascii="GHEA Grapalat" w:hAnsi="GHEA Grapalat"/>
        </w:rPr>
        <w:t>_________________</w:t>
      </w:r>
      <w:r w:rsidRPr="00AA5BD2">
        <w:rPr>
          <w:rFonts w:ascii="GHEA Grapalat" w:hAnsi="GHEA Grapalat"/>
        </w:rPr>
        <w:t>*.</w:t>
      </w:r>
    </w:p>
    <w:p w:rsidR="00924798" w:rsidRPr="00AA5BD2" w:rsidRDefault="00924798" w:rsidP="00367A50">
      <w:pPr>
        <w:widowControl w:val="0"/>
        <w:spacing w:after="160" w:line="360" w:lineRule="auto"/>
        <w:ind w:left="426" w:right="2691"/>
        <w:jc w:val="right"/>
        <w:rPr>
          <w:rFonts w:ascii="GHEA Grapalat" w:hAnsi="GHEA Grapalat" w:cs="GHEA Grapalat"/>
        </w:rPr>
      </w:pPr>
      <w:r w:rsidRPr="00AA5BD2">
        <w:rPr>
          <w:rFonts w:ascii="GHEA Grapalat" w:hAnsi="GHEA Grapalat"/>
          <w:vertAlign w:val="superscript"/>
        </w:rPr>
        <w:t>код процедуры</w:t>
      </w:r>
    </w:p>
    <w:p w:rsidR="00924798" w:rsidRPr="00AA5BD2" w:rsidRDefault="00367A50" w:rsidP="00367A50">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 xml:space="preserve">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w:t>
      </w:r>
      <w:r w:rsidR="00924798" w:rsidRPr="00AA5BD2">
        <w:rPr>
          <w:rFonts w:ascii="GHEA Grapalat" w:hAnsi="GHEA Grapalat"/>
        </w:rPr>
        <w:lastRenderedPageBreak/>
        <w:t>утвержденное Компанией</w:t>
      </w:r>
      <w:r w:rsidRPr="00AA5BD2">
        <w:rPr>
          <w:rFonts w:ascii="GHEA Grapalat" w:hAnsi="GHEA Grapalat"/>
        </w:rPr>
        <w:t>.</w:t>
      </w:r>
    </w:p>
    <w:p w:rsidR="00924798" w:rsidRPr="00AA5BD2" w:rsidRDefault="00367A50" w:rsidP="00367A50">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ия безотзывно соглашается, что:</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1.4.</w:t>
      </w:r>
      <w:r w:rsidRPr="00AA5BD2">
        <w:rPr>
          <w:rFonts w:ascii="GHEA Grapalat" w:hAnsi="GHEA Grapalat"/>
        </w:rPr>
        <w:tab/>
      </w:r>
      <w:r w:rsidR="00924798" w:rsidRPr="00AA5BD2">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w:t>
      </w:r>
      <w:r w:rsidR="00924798" w:rsidRPr="00AA5BD2">
        <w:rPr>
          <w:rFonts w:ascii="GHEA Grapalat" w:hAnsi="GHEA Grapalat"/>
        </w:rPr>
        <w:lastRenderedPageBreak/>
        <w:t>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AA5BD2" w:rsidRDefault="00924798" w:rsidP="00DA3A61">
      <w:pPr>
        <w:widowControl w:val="0"/>
        <w:spacing w:after="160" w:line="360" w:lineRule="auto"/>
        <w:jc w:val="both"/>
        <w:rPr>
          <w:rFonts w:ascii="GHEA Grapalat" w:hAnsi="GHEA Grapalat" w:cs="GHEA Grapalat"/>
        </w:rPr>
      </w:pPr>
    </w:p>
    <w:p w:rsidR="00924798" w:rsidRPr="00AA5BD2" w:rsidRDefault="00F653BC" w:rsidP="00F653BC">
      <w:pPr>
        <w:widowControl w:val="0"/>
        <w:spacing w:after="160" w:line="360" w:lineRule="auto"/>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F653BC">
      <w:pPr>
        <w:widowControl w:val="0"/>
        <w:tabs>
          <w:tab w:val="left" w:pos="1134"/>
        </w:tabs>
        <w:spacing w:after="160" w:line="360" w:lineRule="auto"/>
        <w:ind w:firstLine="567"/>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F653BC">
      <w:pPr>
        <w:widowControl w:val="0"/>
        <w:tabs>
          <w:tab w:val="left" w:pos="1134"/>
        </w:tabs>
        <w:spacing w:after="160" w:line="360" w:lineRule="auto"/>
        <w:ind w:firstLine="567"/>
        <w:jc w:val="both"/>
        <w:rPr>
          <w:rFonts w:ascii="GHEA Grapalat" w:hAnsi="GHEA Grapalat" w:cs="GHEA Grapalat"/>
        </w:rPr>
      </w:pPr>
    </w:p>
    <w:p w:rsidR="00924798" w:rsidRPr="00AA5BD2" w:rsidRDefault="00924798" w:rsidP="00F653BC">
      <w:pPr>
        <w:widowControl w:val="0"/>
        <w:tabs>
          <w:tab w:val="left" w:pos="1276"/>
        </w:tabs>
        <w:spacing w:after="160" w:line="360" w:lineRule="auto"/>
        <w:ind w:firstLine="567"/>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F653BC">
      <w:pPr>
        <w:widowControl w:val="0"/>
        <w:tabs>
          <w:tab w:val="left" w:pos="1276"/>
        </w:tabs>
        <w:spacing w:after="160" w:line="360" w:lineRule="auto"/>
        <w:ind w:firstLine="567"/>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F653BC">
      <w:pPr>
        <w:widowControl w:val="0"/>
        <w:tabs>
          <w:tab w:val="left" w:pos="1134"/>
        </w:tabs>
        <w:spacing w:after="160" w:line="360" w:lineRule="auto"/>
        <w:ind w:firstLine="567"/>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AA5BD2" w:rsidRDefault="00924798" w:rsidP="00DA3A61">
      <w:pPr>
        <w:widowControl w:val="0"/>
        <w:spacing w:after="160" w:line="360" w:lineRule="auto"/>
        <w:ind w:firstLine="567"/>
        <w:jc w:val="both"/>
        <w:rPr>
          <w:rFonts w:ascii="GHEA Grapalat" w:hAnsi="GHEA Grapalat" w:cs="GHEA Grapalat"/>
        </w:rPr>
      </w:pPr>
    </w:p>
    <w:p w:rsidR="00924798" w:rsidRPr="00AA5BD2" w:rsidRDefault="00924798" w:rsidP="00DA3A61">
      <w:pPr>
        <w:widowControl w:val="0"/>
        <w:spacing w:after="160" w:line="360" w:lineRule="auto"/>
        <w:ind w:firstLine="567"/>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DA3A61">
      <w:pPr>
        <w:widowControl w:val="0"/>
        <w:spacing w:after="160" w:line="360" w:lineRule="auto"/>
        <w:jc w:val="both"/>
        <w:rPr>
          <w:rFonts w:ascii="GHEA Grapalat" w:hAnsi="GHEA Grapalat"/>
        </w:rPr>
      </w:pPr>
    </w:p>
    <w:p w:rsidR="00924798" w:rsidRPr="00AA5BD2" w:rsidRDefault="00924798" w:rsidP="00DA3A61">
      <w:pPr>
        <w:widowControl w:val="0"/>
        <w:spacing w:after="160" w:line="360" w:lineRule="auto"/>
        <w:jc w:val="both"/>
        <w:rPr>
          <w:rFonts w:ascii="GHEA Grapalat" w:hAnsi="GHEA Grapalat"/>
        </w:rPr>
      </w:pPr>
      <w:r w:rsidRPr="00AA5BD2">
        <w:rPr>
          <w:rFonts w:ascii="GHEA Grapalat" w:hAnsi="GHEA Grapalat"/>
        </w:rPr>
        <w:t>М. П.</w:t>
      </w:r>
    </w:p>
    <w:p w:rsidR="00924798" w:rsidRPr="00AA5BD2" w:rsidRDefault="00924798" w:rsidP="00DA3A61">
      <w:pPr>
        <w:widowControl w:val="0"/>
        <w:spacing w:after="160" w:line="360" w:lineRule="auto"/>
        <w:jc w:val="both"/>
        <w:rPr>
          <w:rFonts w:ascii="GHEA Grapalat" w:hAnsi="GHEA Grapalat"/>
        </w:rPr>
      </w:pPr>
    </w:p>
    <w:p w:rsidR="00924798" w:rsidRPr="00AA5BD2" w:rsidRDefault="00924798" w:rsidP="00DA3A61">
      <w:pPr>
        <w:widowControl w:val="0"/>
        <w:spacing w:after="160" w:line="360" w:lineRule="auto"/>
        <w:jc w:val="both"/>
        <w:rPr>
          <w:rFonts w:ascii="GHEA Grapalat" w:hAnsi="GHEA Grapalat"/>
        </w:rPr>
      </w:pPr>
      <w:r w:rsidRPr="00AA5BD2">
        <w:rPr>
          <w:rFonts w:ascii="GHEA Grapalat" w:hAnsi="GHEA Grapalat"/>
        </w:rPr>
        <w:t>День/месяц/год</w:t>
      </w:r>
    </w:p>
    <w:p w:rsidR="00924798" w:rsidRPr="00AA5BD2" w:rsidRDefault="00924798" w:rsidP="00DA3A61">
      <w:pPr>
        <w:widowControl w:val="0"/>
        <w:tabs>
          <w:tab w:val="left" w:pos="540"/>
        </w:tabs>
        <w:autoSpaceDE w:val="0"/>
        <w:autoSpaceDN w:val="0"/>
        <w:adjustRightInd w:val="0"/>
        <w:spacing w:after="160" w:line="360" w:lineRule="auto"/>
        <w:jc w:val="both"/>
        <w:rPr>
          <w:rFonts w:ascii="GHEA Grapalat" w:hAnsi="GHEA Grapalat" w:cs="Sylfaen"/>
          <w:i/>
          <w:lang w:val="en-US"/>
        </w:rPr>
      </w:pPr>
    </w:p>
    <w:p w:rsidR="00F653BC" w:rsidRPr="00AA5BD2" w:rsidRDefault="00F653BC">
      <w:pPr>
        <w:rPr>
          <w:rFonts w:ascii="GHEA Grapalat" w:hAnsi="GHEA Grapalat" w:cs="Sylfaen"/>
          <w:i/>
          <w:lang w:val="en-US"/>
        </w:rPr>
      </w:pPr>
      <w:r w:rsidRPr="00AA5BD2">
        <w:rPr>
          <w:rFonts w:ascii="GHEA Grapalat" w:hAnsi="GHEA Grapalat" w:cs="Sylfaen"/>
          <w:i/>
          <w:lang w:val="en-US"/>
        </w:rPr>
        <w:lastRenderedPageBreak/>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7670E7">
            <w:pPr>
              <w:widowControl w:val="0"/>
              <w:spacing w:after="120"/>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22"/>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spacing w:after="120"/>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9.</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бенефициара: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10.</w:t>
            </w:r>
            <w:r w:rsidR="00F653BC" w:rsidRPr="00AA5BD2">
              <w:rPr>
                <w:rFonts w:ascii="GHEA Grapalat" w:hAnsi="GHEA Grapalat"/>
                <w:sz w:val="20"/>
                <w:szCs w:val="20"/>
                <w:lang w:val="en-US"/>
              </w:rPr>
              <w:tab/>
            </w:r>
            <w:r w:rsidRPr="00AA5BD2">
              <w:rPr>
                <w:rFonts w:ascii="GHEA Grapalat" w:hAnsi="GHEA Grapalat"/>
                <w:sz w:val="20"/>
                <w:szCs w:val="20"/>
              </w:rPr>
              <w:t>НЗОУ бенефициара (не заполняется)</w:t>
            </w:r>
          </w:p>
        </w:tc>
      </w:tr>
      <w:tr w:rsidR="00290C5B"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915CFE">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11.</w:t>
            </w:r>
            <w:r w:rsidRPr="00AA5BD2">
              <w:rPr>
                <w:rFonts w:ascii="GHEA Grapalat" w:hAnsi="GHEA Grapalat"/>
                <w:sz w:val="20"/>
                <w:szCs w:val="20"/>
              </w:rPr>
              <w:tab/>
              <w:t>УНН бенефициара:</w:t>
            </w:r>
            <w:r>
              <w:rPr>
                <w:rFonts w:ascii="GHEA Grapalat" w:hAnsi="GHEA Grapalat" w:cs="Arial"/>
                <w:sz w:val="20"/>
                <w:szCs w:val="20"/>
              </w:rPr>
              <w:t xml:space="preserve"> 03804133</w:t>
            </w:r>
          </w:p>
        </w:tc>
      </w:tr>
      <w:tr w:rsidR="00290C5B"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F03301" w:rsidRDefault="00290C5B" w:rsidP="00915CFE">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12.</w:t>
            </w:r>
            <w:r w:rsidRPr="00AA5BD2">
              <w:rPr>
                <w:rFonts w:ascii="GHEA Grapalat" w:hAnsi="GHEA Grapalat"/>
                <w:sz w:val="20"/>
                <w:szCs w:val="20"/>
              </w:rPr>
              <w:tab/>
              <w:t>Обслуживающая бенефициара Финансовая организация (банк):</w:t>
            </w:r>
            <w:r w:rsidRPr="00F03301">
              <w:rPr>
                <w:rFonts w:ascii="GHEA Grapalat" w:hAnsi="GHEA Grapalat"/>
                <w:sz w:val="20"/>
                <w:szCs w:val="20"/>
              </w:rPr>
              <w:t xml:space="preserve"> Центральное казначейство Минфин РА</w:t>
            </w:r>
          </w:p>
        </w:tc>
      </w:tr>
      <w:tr w:rsidR="00290C5B"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F03301" w:rsidRDefault="00290C5B" w:rsidP="00915CFE">
            <w:pPr>
              <w:widowControl w:val="0"/>
              <w:tabs>
                <w:tab w:val="left" w:pos="307"/>
              </w:tabs>
              <w:autoSpaceDE w:val="0"/>
              <w:autoSpaceDN w:val="0"/>
              <w:adjustRightInd w:val="0"/>
              <w:spacing w:after="120"/>
              <w:rPr>
                <w:rFonts w:ascii="GHEA Grapalat" w:hAnsi="GHEA Grapalat" w:cs="Arial"/>
                <w:sz w:val="20"/>
                <w:szCs w:val="20"/>
                <w:lang w:val="en-US"/>
              </w:rPr>
            </w:pPr>
            <w:r w:rsidRPr="00AA5BD2">
              <w:rPr>
                <w:rFonts w:ascii="GHEA Grapalat" w:hAnsi="GHEA Grapalat"/>
                <w:sz w:val="20"/>
                <w:szCs w:val="20"/>
              </w:rPr>
              <w:t>13.</w:t>
            </w:r>
            <w:r w:rsidRPr="00AA5BD2">
              <w:rPr>
                <w:rFonts w:ascii="GHEA Grapalat" w:hAnsi="GHEA Grapalat"/>
                <w:sz w:val="20"/>
                <w:szCs w:val="20"/>
                <w:lang w:val="en-US"/>
              </w:rPr>
              <w:tab/>
            </w:r>
            <w:r w:rsidRPr="00AA5BD2">
              <w:rPr>
                <w:rFonts w:ascii="GHEA Grapalat" w:hAnsi="GHEA Grapalat"/>
                <w:sz w:val="20"/>
                <w:szCs w:val="20"/>
              </w:rPr>
              <w:t>Номер счета бенефициара (сч.№)</w:t>
            </w:r>
            <w:r>
              <w:rPr>
                <w:rFonts w:ascii="GHEA Grapalat" w:hAnsi="GHEA Grapalat"/>
                <w:sz w:val="20"/>
                <w:szCs w:val="20"/>
                <w:lang w:val="en-US"/>
              </w:rPr>
              <w:t xml:space="preserve"> </w:t>
            </w:r>
            <w:r>
              <w:rPr>
                <w:rFonts w:ascii="GHEA Grapalat" w:hAnsi="GHEA Grapalat" w:cs="Arial"/>
                <w:sz w:val="20"/>
                <w:szCs w:val="20"/>
              </w:rPr>
              <w:t>900438000284</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14.</w:t>
            </w:r>
            <w:r w:rsidRPr="00AA5BD2">
              <w:rPr>
                <w:rFonts w:ascii="GHEA Grapalat" w:hAnsi="GHEA Grapalat"/>
                <w:sz w:val="20"/>
                <w:szCs w:val="20"/>
              </w:rPr>
              <w:tab/>
              <w:t>Сумма (цифрами и прописью):</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15.</w:t>
            </w:r>
            <w:r w:rsidRPr="00AA5BD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16.</w:t>
            </w:r>
            <w:r w:rsidRPr="00AA5BD2">
              <w:rPr>
                <w:rFonts w:ascii="GHEA Grapalat" w:hAnsi="GHEA Grapalat"/>
                <w:sz w:val="20"/>
                <w:szCs w:val="20"/>
              </w:rPr>
              <w:tab/>
              <w:t>Валюта (прописью и по коду):</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17.</w:t>
            </w:r>
            <w:r w:rsidRPr="00AA5BD2">
              <w:rPr>
                <w:rFonts w:ascii="GHEA Grapalat" w:hAnsi="GHEA Grapalat"/>
                <w:sz w:val="20"/>
                <w:szCs w:val="20"/>
              </w:rPr>
              <w:tab/>
              <w:t>Цель сделки (уплаты): (для обеспечения исполнения договора)</w:t>
            </w:r>
          </w:p>
        </w:tc>
      </w:tr>
      <w:tr w:rsidR="00290C5B"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18.</w:t>
            </w:r>
            <w:r w:rsidRPr="00AA5BD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90C5B"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290C5B" w:rsidRPr="00AA5BD2" w:rsidRDefault="00290C5B" w:rsidP="00F653BC">
            <w:pPr>
              <w:widowControl w:val="0"/>
              <w:spacing w:after="120"/>
              <w:rPr>
                <w:rFonts w:ascii="GHEA Grapalat" w:hAnsi="GHEA Grapalat" w:cs="Arial"/>
                <w:sz w:val="20"/>
                <w:szCs w:val="20"/>
              </w:rPr>
            </w:pPr>
          </w:p>
        </w:tc>
      </w:tr>
      <w:tr w:rsidR="00290C5B"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19.</w:t>
            </w:r>
            <w:r w:rsidRPr="00AA5BD2">
              <w:rPr>
                <w:rFonts w:ascii="GHEA Grapalat" w:hAnsi="GHEA Grapalat"/>
                <w:sz w:val="20"/>
                <w:szCs w:val="20"/>
              </w:rPr>
              <w:tab/>
              <w:t>Условия оплаты: &lt;акцептованный платеж&gt;</w:t>
            </w:r>
          </w:p>
        </w:tc>
      </w:tr>
      <w:tr w:rsidR="00290C5B"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lang w:val="en-US"/>
              </w:rPr>
            </w:pPr>
            <w:r w:rsidRPr="00AA5BD2">
              <w:rPr>
                <w:rFonts w:ascii="GHEA Grapalat" w:hAnsi="GHEA Grapalat"/>
                <w:sz w:val="20"/>
                <w:szCs w:val="20"/>
              </w:rPr>
              <w:t>20.</w:t>
            </w:r>
            <w:r w:rsidRPr="00AA5BD2">
              <w:rPr>
                <w:rFonts w:ascii="GHEA Grapalat" w:hAnsi="GHEA Grapalat"/>
                <w:sz w:val="20"/>
                <w:szCs w:val="20"/>
              </w:rPr>
              <w:tab/>
              <w:t>Количество прилагаемых страниц: --- страниц</w:t>
            </w:r>
          </w:p>
        </w:tc>
      </w:tr>
      <w:tr w:rsidR="00290C5B"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22.а.</w:t>
            </w:r>
            <w:r w:rsidRPr="00AA5BD2">
              <w:rPr>
                <w:rFonts w:ascii="GHEA Grapalat" w:hAnsi="GHEA Grapalat"/>
                <w:sz w:val="20"/>
                <w:szCs w:val="20"/>
              </w:rPr>
              <w:tab/>
              <w:t>Подписи бенефициара</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rPr>
                <w:rFonts w:ascii="GHEA Grapalat" w:hAnsi="GHEA Grapalat" w:cs="Sylfaen"/>
                <w:sz w:val="20"/>
                <w:szCs w:val="20"/>
              </w:rPr>
            </w:pPr>
            <w:r w:rsidRPr="00AA5BD2">
              <w:rPr>
                <w:rFonts w:ascii="GHEA Grapalat" w:hAnsi="GHEA Grapalat"/>
                <w:sz w:val="20"/>
                <w:szCs w:val="20"/>
              </w:rPr>
              <w:lastRenderedPageBreak/>
              <w:t>22.б.</w:t>
            </w: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lastRenderedPageBreak/>
              <w:t>21.а.</w:t>
            </w:r>
            <w:r w:rsidRPr="00AA5BD2">
              <w:rPr>
                <w:rFonts w:ascii="GHEA Grapalat" w:hAnsi="GHEA Grapalat"/>
                <w:sz w:val="20"/>
                <w:szCs w:val="20"/>
              </w:rPr>
              <w:tab/>
              <w:t>Подписи плательщика:</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Tahoma"/>
                <w:color w:val="000000"/>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rPr>
                <w:rFonts w:ascii="GHEA Grapalat" w:hAnsi="GHEA Grapalat"/>
                <w:sz w:val="20"/>
                <w:szCs w:val="20"/>
              </w:rPr>
            </w:pPr>
            <w:r w:rsidRPr="00AA5BD2">
              <w:rPr>
                <w:rFonts w:ascii="GHEA Grapalat" w:hAnsi="GHEA Grapalat"/>
                <w:sz w:val="20"/>
                <w:szCs w:val="20"/>
              </w:rPr>
              <w:lastRenderedPageBreak/>
              <w:t>21.б.</w:t>
            </w: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sz w:val="20"/>
                <w:szCs w:val="20"/>
              </w:rPr>
              <w:t>М. П.</w:t>
            </w:r>
          </w:p>
        </w:tc>
      </w:tr>
      <w:tr w:rsidR="00290C5B"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290C5B" w:rsidRPr="00AA5BD2" w:rsidRDefault="00290C5B" w:rsidP="00F653BC">
            <w:pPr>
              <w:widowControl w:val="0"/>
              <w:tabs>
                <w:tab w:val="left" w:pos="280"/>
              </w:tabs>
              <w:spacing w:after="120"/>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Pr="00AA5BD2">
              <w:rPr>
                <w:rFonts w:ascii="GHEA Grapalat" w:hAnsi="GHEA Grapalat"/>
                <w:color w:val="000000"/>
                <w:sz w:val="20"/>
                <w:szCs w:val="20"/>
              </w:rPr>
              <w:tab/>
              <w:t xml:space="preserve">Обслуживающая бенефициара финансовая организация </w:t>
            </w:r>
          </w:p>
          <w:p w:rsidR="00290C5B" w:rsidRPr="00AA5BD2" w:rsidRDefault="00290C5B" w:rsidP="00F653BC">
            <w:pPr>
              <w:widowControl w:val="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ind w:right="867"/>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290C5B" w:rsidRPr="00AA5BD2" w:rsidRDefault="00290C5B" w:rsidP="00F653BC">
            <w:pPr>
              <w:widowControl w:val="0"/>
              <w:tabs>
                <w:tab w:val="left" w:pos="376"/>
              </w:tabs>
              <w:autoSpaceDE w:val="0"/>
              <w:autoSpaceDN w:val="0"/>
              <w:adjustRightInd w:val="0"/>
              <w:spacing w:after="120"/>
              <w:rPr>
                <w:rFonts w:ascii="GHEA Grapalat" w:hAnsi="GHEA Grapalat" w:cs="Tahoma"/>
                <w:color w:val="000000"/>
                <w:sz w:val="20"/>
                <w:szCs w:val="20"/>
              </w:rPr>
            </w:pPr>
            <w:r w:rsidRPr="00AA5BD2">
              <w:rPr>
                <w:rFonts w:ascii="GHEA Grapalat" w:hAnsi="GHEA Grapalat"/>
                <w:color w:val="000000"/>
                <w:sz w:val="20"/>
                <w:szCs w:val="20"/>
              </w:rPr>
              <w:t>23.а.</w:t>
            </w:r>
            <w:r w:rsidRPr="00AA5BD2">
              <w:rPr>
                <w:rFonts w:ascii="GHEA Grapalat" w:hAnsi="GHEA Grapalat"/>
                <w:color w:val="000000"/>
                <w:sz w:val="20"/>
                <w:szCs w:val="20"/>
              </w:rPr>
              <w:tab/>
              <w:t xml:space="preserve">Обслуживающая плательщика финансовая организация </w:t>
            </w:r>
          </w:p>
          <w:p w:rsidR="00290C5B" w:rsidRPr="00AA5BD2" w:rsidRDefault="00290C5B" w:rsidP="00F653BC">
            <w:pPr>
              <w:widowControl w:val="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ind w:right="703"/>
              <w:jc w:val="right"/>
              <w:rPr>
                <w:rFonts w:ascii="GHEA Grapalat" w:hAnsi="GHEA Grapalat" w:cs="Sylfaen"/>
                <w:sz w:val="20"/>
                <w:szCs w:val="20"/>
                <w:lang w:val="en-US"/>
              </w:rPr>
            </w:pPr>
            <w:r w:rsidRPr="00AA5BD2">
              <w:rPr>
                <w:rFonts w:ascii="GHEA Grapalat" w:hAnsi="GHEA Grapalat"/>
                <w:sz w:val="16"/>
                <w:szCs w:val="20"/>
              </w:rPr>
              <w:t>/подпись/</w:t>
            </w:r>
          </w:p>
        </w:tc>
      </w:tr>
      <w:tr w:rsidR="00290C5B"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290C5B" w:rsidRPr="00AA5BD2" w:rsidRDefault="00290C5B" w:rsidP="00F653BC">
            <w:pPr>
              <w:widowControl w:val="0"/>
              <w:tabs>
                <w:tab w:val="left" w:pos="456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t>М. П.</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tabs>
                <w:tab w:val="left" w:pos="3682"/>
              </w:tabs>
              <w:spacing w:after="120"/>
              <w:rPr>
                <w:rFonts w:ascii="GHEA Grapalat" w:hAnsi="GHEA Grapalat" w:cs="Sylfaen"/>
                <w:sz w:val="20"/>
                <w:szCs w:val="20"/>
              </w:rPr>
            </w:pPr>
            <w:r w:rsidRPr="00AA5BD2">
              <w:rPr>
                <w:rFonts w:ascii="GHEA Grapalat" w:hAnsi="GHEA Grapalat"/>
                <w:sz w:val="20"/>
                <w:szCs w:val="20"/>
              </w:rPr>
              <w:t>24.в</w:t>
            </w:r>
            <w:r w:rsidRPr="00AA5BD2">
              <w:rPr>
                <w:rFonts w:ascii="GHEA Grapalat" w:hAnsi="GHEA Grapalat"/>
                <w:sz w:val="20"/>
                <w:szCs w:val="20"/>
              </w:rPr>
              <w:tab/>
              <w:t xml:space="preserve">"___" ___ 20___ г. </w:t>
            </w:r>
          </w:p>
        </w:tc>
        <w:tc>
          <w:tcPr>
            <w:tcW w:w="5364" w:type="dxa"/>
            <w:tcBorders>
              <w:top w:val="nil"/>
              <w:left w:val="nil"/>
              <w:bottom w:val="single" w:sz="4" w:space="0" w:color="auto"/>
              <w:right w:val="single" w:sz="4" w:space="0" w:color="auto"/>
            </w:tcBorders>
            <w:noWrap/>
          </w:tcPr>
          <w:p w:rsidR="00290C5B" w:rsidRPr="00AA5BD2" w:rsidRDefault="00290C5B" w:rsidP="00F653BC">
            <w:pPr>
              <w:widowControl w:val="0"/>
              <w:tabs>
                <w:tab w:val="left" w:pos="458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23.б.</w:t>
            </w:r>
            <w:r w:rsidRPr="00AA5BD2">
              <w:rPr>
                <w:rFonts w:ascii="GHEA Grapalat" w:hAnsi="GHEA Grapalat"/>
                <w:sz w:val="20"/>
                <w:szCs w:val="20"/>
              </w:rPr>
              <w:tab/>
              <w:t xml:space="preserve">М. П. </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tabs>
                <w:tab w:val="left" w:pos="1610"/>
              </w:tabs>
              <w:spacing w:after="120"/>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t>Дата исполнения: "___" ___ 20___г.</w:t>
            </w:r>
          </w:p>
        </w:tc>
      </w:tr>
    </w:tbl>
    <w:p w:rsidR="00924798" w:rsidRPr="00AA5BD2" w:rsidRDefault="00924798" w:rsidP="00DA3A61">
      <w:pPr>
        <w:widowControl w:val="0"/>
        <w:spacing w:after="160" w:line="360" w:lineRule="auto"/>
        <w:jc w:val="center"/>
        <w:rPr>
          <w:rFonts w:ascii="GHEA Grapalat" w:hAnsi="GHEA Grapalat"/>
          <w:b/>
        </w:rPr>
      </w:pPr>
      <w:r w:rsidRPr="00AA5BD2">
        <w:rPr>
          <w:rFonts w:ascii="GHEA Grapalat" w:hAnsi="GHEA Grapalat"/>
          <w:b/>
        </w:rPr>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pStyle w:val="ListParagraph"/>
              <w:widowControl w:val="0"/>
              <w:autoSpaceDE w:val="0"/>
              <w:autoSpaceDN w:val="0"/>
              <w:adjustRightInd w:val="0"/>
              <w:spacing w:after="120"/>
              <w:ind w:left="0"/>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имя лица (плательщика), со счета которого должна быть взыскана указанная </w:t>
            </w:r>
            <w:r w:rsidRPr="00AA5BD2">
              <w:rPr>
                <w:rFonts w:ascii="GHEA Grapalat" w:hAnsi="GHEA Grapalat"/>
                <w:sz w:val="20"/>
                <w:szCs w:val="20"/>
              </w:rPr>
              <w:lastRenderedPageBreak/>
              <w:t>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заполняются данные документа, являющегося основанием для взыскания и уплаты бенефициару </w:t>
            </w:r>
            <w:r w:rsidRPr="00AA5BD2">
              <w:rPr>
                <w:rFonts w:ascii="GHEA Grapalat" w:hAnsi="GHEA Grapalat"/>
                <w:sz w:val="20"/>
                <w:szCs w:val="20"/>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157B0">
            <w:pPr>
              <w:widowControl w:val="0"/>
              <w:spacing w:after="120"/>
              <w:jc w:val="center"/>
              <w:rPr>
                <w:rFonts w:ascii="GHEA Grapalat" w:hAnsi="GHEA Grapalat"/>
                <w:sz w:val="20"/>
                <w:szCs w:val="20"/>
              </w:rPr>
            </w:pPr>
            <w:r w:rsidRPr="00AA5BD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157B0">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157B0">
            <w:pPr>
              <w:widowControl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FF41AB">
            <w:pPr>
              <w:widowControl w:val="0"/>
              <w:spacing w:after="120"/>
              <w:jc w:val="center"/>
              <w:rPr>
                <w:rFonts w:ascii="GHEA Grapalat" w:hAnsi="GHEA Grapalat"/>
                <w:sz w:val="20"/>
                <w:szCs w:val="20"/>
              </w:rPr>
            </w:pPr>
          </w:p>
        </w:tc>
      </w:tr>
    </w:tbl>
    <w:p w:rsidR="00B2572B" w:rsidRPr="00335378" w:rsidRDefault="00B2572B" w:rsidP="00FF41AB">
      <w:pPr>
        <w:pStyle w:val="BodyTextIndent"/>
        <w:widowControl w:val="0"/>
        <w:spacing w:after="160"/>
        <w:ind w:firstLine="0"/>
        <w:rPr>
          <w:rFonts w:ascii="GHEA Grapalat" w:hAnsi="GHEA Grapalat" w:cs="Sylfaen"/>
          <w:i w:val="0"/>
          <w:sz w:val="24"/>
          <w:szCs w:val="24"/>
        </w:rPr>
      </w:pPr>
    </w:p>
    <w:sectPr w:rsidR="00B2572B" w:rsidRPr="00335378" w:rsidSect="00DA3A61">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D3D" w:rsidRDefault="007F2D3D">
      <w:r>
        <w:separator/>
      </w:r>
    </w:p>
  </w:endnote>
  <w:endnote w:type="continuationSeparator" w:id="0">
    <w:p w:rsidR="007F2D3D" w:rsidRDefault="007F2D3D">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2584"/>
      <w:docPartObj>
        <w:docPartGallery w:val="Page Numbers (Bottom of Page)"/>
        <w:docPartUnique/>
      </w:docPartObj>
    </w:sdtPr>
    <w:sdtEndPr>
      <w:rPr>
        <w:rFonts w:ascii="GHEA Grapalat" w:hAnsi="GHEA Grapalat"/>
        <w:sz w:val="24"/>
        <w:szCs w:val="24"/>
      </w:rPr>
    </w:sdtEndPr>
    <w:sdtContent>
      <w:p w:rsidR="0099327B" w:rsidRPr="00FF02AE" w:rsidRDefault="00E24E2E"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0099327B"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747FB3">
          <w:rPr>
            <w:rFonts w:ascii="GHEA Grapalat" w:hAnsi="GHEA Grapalat"/>
            <w:noProof/>
            <w:sz w:val="24"/>
            <w:szCs w:val="24"/>
          </w:rPr>
          <w:t>73</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D3D" w:rsidRDefault="007F2D3D">
      <w:r>
        <w:separator/>
      </w:r>
    </w:p>
  </w:footnote>
  <w:footnote w:type="continuationSeparator" w:id="0">
    <w:p w:rsidR="007F2D3D" w:rsidRDefault="007F2D3D">
      <w:r>
        <w:continuationSeparator/>
      </w:r>
    </w:p>
  </w:footnote>
  <w:footnote w:id="1">
    <w:p w:rsidR="0099327B" w:rsidRPr="00F653BC" w:rsidRDefault="0099327B" w:rsidP="00F653BC">
      <w:pPr>
        <w:pStyle w:val="FootnoteText"/>
        <w:jc w:val="both"/>
        <w:rPr>
          <w:rFonts w:ascii="GHEA Grapalat" w:hAnsi="GHEA Grapalat"/>
        </w:rPr>
      </w:pPr>
      <w:r w:rsidRPr="00F653BC">
        <w:rPr>
          <w:rStyle w:val="FootnoteReference"/>
          <w:rFonts w:ascii="GHEA Grapalat" w:hAnsi="GHEA Grapalat"/>
          <w:i/>
        </w:rPr>
        <w:footnoteRef/>
      </w:r>
      <w:r w:rsidRPr="00F653BC">
        <w:rPr>
          <w:rFonts w:ascii="GHEA Grapalat" w:hAnsi="GHEA Grapalat"/>
        </w:rP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2">
    <w:p w:rsidR="0099327B" w:rsidRPr="00AA5BD2" w:rsidRDefault="0099327B" w:rsidP="000920AF">
      <w:pPr>
        <w:pStyle w:val="FootnoteText"/>
        <w:jc w:val="both"/>
        <w:rPr>
          <w:rFonts w:ascii="GHEA Grapalat" w:hAnsi="GHEA Grapalat"/>
          <w:i/>
        </w:rPr>
      </w:pPr>
      <w:r w:rsidRPr="00C6146A">
        <w:rPr>
          <w:i/>
        </w:rPr>
        <w:footnoteRef/>
      </w:r>
      <w:r w:rsidRPr="00C6146A">
        <w:rPr>
          <w:rFonts w:ascii="GHEA Grapalat" w:hAnsi="GHEA Grapalat"/>
          <w:i/>
        </w:rPr>
        <w:t xml:space="preserve"> 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99327B" w:rsidRPr="00C6146A" w:rsidRDefault="0099327B" w:rsidP="000920AF">
      <w:pPr>
        <w:pStyle w:val="FootnoteText"/>
        <w:jc w:val="both"/>
        <w:rPr>
          <w:rFonts w:ascii="GHEA Grapalat" w:hAnsi="GHEA Grapalat"/>
          <w:i/>
          <w:highlight w:val="yellow"/>
        </w:rPr>
      </w:pPr>
    </w:p>
  </w:footnote>
  <w:footnote w:id="3">
    <w:p w:rsidR="0099327B" w:rsidRPr="00C6146A" w:rsidRDefault="0099327B">
      <w:pPr>
        <w:pStyle w:val="FootnoteText"/>
        <w:rPr>
          <w:rFonts w:ascii="Sylfaen" w:hAnsi="Sylfaen"/>
        </w:rPr>
      </w:pPr>
      <w:r>
        <w:rPr>
          <w:rStyle w:val="FootnoteReference"/>
        </w:rPr>
        <w:t>7</w:t>
      </w:r>
      <w:r>
        <w:t xml:space="preserve"> </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4">
    <w:p w:rsidR="0099327B" w:rsidRPr="00C6146A" w:rsidRDefault="0099327B">
      <w:pPr>
        <w:pStyle w:val="FootnoteText"/>
        <w:rPr>
          <w:rFonts w:asciiTheme="minorHAnsi" w:hAnsiTheme="minorHAnsi"/>
        </w:rPr>
      </w:pPr>
      <w:r>
        <w:rPr>
          <w:rStyle w:val="FootnoteReference"/>
        </w:rPr>
        <w:t>10</w:t>
      </w:r>
      <w:r>
        <w:t xml:space="preserve"> </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5">
    <w:p w:rsidR="0099327B" w:rsidRPr="00C6146A" w:rsidRDefault="0099327B">
      <w:pPr>
        <w:pStyle w:val="FootnoteText"/>
        <w:rPr>
          <w:rFonts w:ascii="Sylfaen" w:hAnsi="Sylfaen"/>
        </w:rPr>
      </w:pPr>
      <w:r>
        <w:rPr>
          <w:rStyle w:val="FootnoteReference"/>
        </w:rPr>
        <w:t>11</w:t>
      </w:r>
      <w:r>
        <w:t xml:space="preserve"> </w:t>
      </w:r>
      <w:r>
        <w:rPr>
          <w:rFonts w:ascii="GHEA Grapalat" w:hAnsi="GHEA Grapalat"/>
          <w:i/>
        </w:rPr>
        <w:t>Настоящий пункт исключается из приглашения, если процедура закупки не организуется по лотам.</w:t>
      </w:r>
    </w:p>
  </w:footnote>
  <w:footnote w:id="6">
    <w:p w:rsidR="0099327B" w:rsidRPr="00C6146A" w:rsidRDefault="0099327B">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7">
    <w:p w:rsidR="0099327B" w:rsidRPr="00F653BC" w:rsidRDefault="0099327B"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9327B" w:rsidRPr="00C6146A" w:rsidRDefault="0099327B">
      <w:pPr>
        <w:pStyle w:val="FootnoteText"/>
        <w:rPr>
          <w:rFonts w:asciiTheme="minorHAnsi" w:hAnsiTheme="minorHAnsi"/>
        </w:rPr>
      </w:pPr>
    </w:p>
  </w:footnote>
  <w:footnote w:id="8">
    <w:p w:rsidR="0099327B" w:rsidRPr="00F653BC" w:rsidRDefault="0099327B" w:rsidP="00355AC3">
      <w:pPr>
        <w:pStyle w:val="FootnoteText"/>
        <w:jc w:val="both"/>
        <w:rPr>
          <w:rFonts w:ascii="GHEA Grapalat" w:hAnsi="GHEA Grapalat"/>
        </w:rPr>
      </w:pPr>
      <w:r>
        <w:rPr>
          <w:rStyle w:val="FootnoteReference"/>
        </w:rPr>
        <w:t>15</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99327B" w:rsidRPr="00C6146A" w:rsidRDefault="0099327B">
      <w:pPr>
        <w:pStyle w:val="FootnoteText"/>
        <w:rPr>
          <w:rFonts w:asciiTheme="minorHAnsi" w:hAnsiTheme="minorHAnsi"/>
        </w:rPr>
      </w:pPr>
      <w:r>
        <w:rPr>
          <w:rStyle w:val="FootnoteReference"/>
        </w:rPr>
        <w:t>*</w:t>
      </w:r>
      <w: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9">
    <w:p w:rsidR="0099327B" w:rsidRPr="00F653BC" w:rsidRDefault="0099327B" w:rsidP="00775410">
      <w:pPr>
        <w:pStyle w:val="FootnoteText"/>
        <w:jc w:val="both"/>
        <w:rPr>
          <w:rFonts w:ascii="GHEA Grapalat" w:hAnsi="GHEA Grapalat"/>
        </w:rPr>
      </w:pPr>
      <w:r>
        <w:rPr>
          <w:rStyle w:val="FootnoteReference"/>
        </w:rPr>
        <w:t>16</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99327B" w:rsidRPr="00305F37" w:rsidRDefault="0099327B" w:rsidP="00775410">
      <w:pPr>
        <w:pStyle w:val="FootnoteText"/>
        <w:rPr>
          <w:rFonts w:asciiTheme="minorHAnsi" w:hAnsiTheme="minorHAnsi"/>
        </w:rPr>
      </w:pPr>
      <w:r>
        <w:rPr>
          <w:rStyle w:val="FootnoteReference"/>
        </w:rPr>
        <w:t>*</w:t>
      </w:r>
      <w:r>
        <w:t xml:space="preserve"> </w:t>
      </w:r>
      <w:r w:rsidRPr="00F653BC">
        <w:rPr>
          <w:rFonts w:ascii="GHEA Grapalat" w:hAnsi="GHEA Grapalat"/>
          <w:i/>
        </w:rPr>
        <w:t>Заполняется секретарем Комиссии до опубликования приглашения в бюллетене.</w:t>
      </w:r>
    </w:p>
    <w:p w:rsidR="0099327B" w:rsidRPr="00C6146A" w:rsidRDefault="0099327B">
      <w:pPr>
        <w:pStyle w:val="FootnoteText"/>
        <w:rPr>
          <w:rFonts w:asciiTheme="minorHAnsi" w:hAnsiTheme="minorHAnsi"/>
        </w:rPr>
      </w:pPr>
    </w:p>
  </w:footnote>
  <w:footnote w:id="10">
    <w:p w:rsidR="0099327B" w:rsidRPr="00C6146A" w:rsidRDefault="0099327B">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1">
    <w:p w:rsidR="0099327B" w:rsidRPr="00F653BC" w:rsidRDefault="0099327B" w:rsidP="00BF2041">
      <w:pPr>
        <w:pStyle w:val="FootnoteText"/>
        <w:jc w:val="both"/>
        <w:rPr>
          <w:rFonts w:ascii="GHEA Grapalat" w:hAnsi="GHEA Grapalat"/>
          <w:lang w:val="hy-AM"/>
        </w:rPr>
      </w:pPr>
      <w:r>
        <w:rPr>
          <w:rStyle w:val="FootnoteReference"/>
        </w:rPr>
        <w:t>18</w:t>
      </w:r>
      <w:r>
        <w:t xml:space="preserve"> </w:t>
      </w:r>
      <w:r w:rsidRPr="00F653BC">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9327B" w:rsidRPr="00C6146A" w:rsidRDefault="0099327B">
      <w:pPr>
        <w:pStyle w:val="FootnoteText"/>
        <w:rPr>
          <w:rFonts w:asciiTheme="minorHAnsi" w:hAnsiTheme="minorHAnsi"/>
        </w:rPr>
      </w:pPr>
    </w:p>
  </w:footnote>
  <w:footnote w:id="12">
    <w:p w:rsidR="0099327B" w:rsidRPr="00C6146A" w:rsidRDefault="0099327B" w:rsidP="00286A1E">
      <w:pPr>
        <w:pStyle w:val="FootnoteText"/>
        <w:jc w:val="both"/>
        <w:rPr>
          <w:rFonts w:ascii="GHEA Grapalat" w:hAnsi="GHEA Grapalat"/>
          <w:i/>
        </w:rPr>
      </w:pPr>
      <w:r>
        <w:rPr>
          <w:rStyle w:val="FootnoteReference"/>
        </w:rPr>
        <w:t>20</w:t>
      </w:r>
      <w:r>
        <w:t xml:space="preserve"> </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99327B" w:rsidRPr="00552088" w:rsidRDefault="0099327B" w:rsidP="00286A1E">
      <w:pPr>
        <w:pStyle w:val="FootnoteText"/>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9327B" w:rsidRPr="00C6146A" w:rsidRDefault="0099327B">
      <w:pPr>
        <w:pStyle w:val="FootnoteText"/>
        <w:rPr>
          <w:rFonts w:asciiTheme="minorHAnsi" w:hAnsiTheme="minorHAnsi"/>
          <w:lang w:val="hy-AM"/>
        </w:rPr>
      </w:pPr>
    </w:p>
  </w:footnote>
  <w:footnote w:id="13">
    <w:p w:rsidR="0099327B" w:rsidRPr="00F653BC" w:rsidRDefault="0099327B" w:rsidP="00B94120">
      <w:pPr>
        <w:pStyle w:val="FootnoteText"/>
        <w:jc w:val="both"/>
        <w:rPr>
          <w:rFonts w:ascii="GHEA Grapalat" w:hAnsi="GHEA Grapalat"/>
          <w:lang w:val="hy-AM"/>
        </w:rPr>
      </w:pPr>
      <w:r>
        <w:rPr>
          <w:rStyle w:val="FootnoteReference"/>
        </w:rPr>
        <w:t>21</w:t>
      </w:r>
      <w:r>
        <w:t xml:space="preserve"> </w:t>
      </w:r>
      <w:r w:rsidRPr="00F653BC">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99327B" w:rsidRPr="00C6146A" w:rsidRDefault="0099327B">
      <w:pPr>
        <w:pStyle w:val="FootnoteText"/>
        <w:rPr>
          <w:rFonts w:asciiTheme="minorHAnsi" w:hAnsiTheme="minorHAnsi"/>
          <w:lang w:val="hy-AM"/>
        </w:rPr>
      </w:pPr>
    </w:p>
  </w:footnote>
  <w:footnote w:id="14">
    <w:p w:rsidR="0099327B" w:rsidRPr="00C6146A" w:rsidRDefault="0099327B">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99327B" w:rsidRPr="00F653BC" w:rsidRDefault="0099327B"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9327B" w:rsidRPr="00C6146A" w:rsidRDefault="0099327B">
      <w:pPr>
        <w:pStyle w:val="FootnoteText"/>
        <w:rPr>
          <w:rFonts w:asciiTheme="minorHAnsi" w:hAnsiTheme="minorHAnsi"/>
          <w:lang w:val="hy-AM"/>
        </w:rPr>
      </w:pPr>
    </w:p>
  </w:footnote>
  <w:footnote w:id="16">
    <w:p w:rsidR="0099327B" w:rsidRPr="00C6146A" w:rsidRDefault="0099327B" w:rsidP="00C6146A">
      <w:pPr>
        <w:pStyle w:val="FootnoteText"/>
        <w:jc w:val="both"/>
        <w:rPr>
          <w:rFonts w:asciiTheme="minorHAnsi" w:hAnsiTheme="minorHAnsi"/>
        </w:rPr>
      </w:pPr>
      <w:r>
        <w:rPr>
          <w:rStyle w:val="FootnoteReference"/>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7">
    <w:p w:rsidR="0099327B" w:rsidRPr="00F653BC" w:rsidRDefault="0099327B"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w:t>
      </w:r>
      <w:bookmarkStart w:id="3" w:name="_GoBack"/>
      <w:bookmarkEnd w:id="3"/>
      <w:r w:rsidRPr="00F653BC">
        <w:rPr>
          <w:rFonts w:ascii="GHEA Grapalat" w:hAnsi="GHEA Grapalat"/>
        </w:rPr>
        <w:t>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A92E90">
        <w:rPr>
          <w:rFonts w:ascii="GHEA Grapalat" w:hAnsi="GHEA Grapalat"/>
          <w:i/>
        </w:rPr>
        <w:t>быть позднее 25</w:t>
      </w:r>
      <w:r>
        <w:rPr>
          <w:rFonts w:ascii="GHEA Grapalat" w:hAnsi="GHEA Grapalat"/>
          <w:i/>
        </w:rPr>
        <w:t xml:space="preserve"> </w:t>
      </w:r>
      <w:r w:rsidRPr="00F653BC">
        <w:rPr>
          <w:rFonts w:ascii="GHEA Grapalat" w:hAnsi="GHEA Grapalat"/>
          <w:i/>
        </w:rPr>
        <w:t>декабря данного года.</w:t>
      </w:r>
    </w:p>
  </w:footnote>
  <w:footnote w:id="18">
    <w:p w:rsidR="0099327B" w:rsidRPr="00F653BC" w:rsidRDefault="0099327B"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9">
    <w:p w:rsidR="0099327B" w:rsidRPr="00F653BC" w:rsidRDefault="0099327B"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99327B" w:rsidRPr="00F653BC" w:rsidRDefault="0099327B"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1">
    <w:p w:rsidR="0099327B" w:rsidRPr="00F653BC" w:rsidRDefault="0099327B" w:rsidP="00F653BC">
      <w:pPr>
        <w:pStyle w:val="FootnoteText"/>
        <w:jc w:val="both"/>
        <w:rPr>
          <w:rFonts w:ascii="GHEA Grapalat" w:hAnsi="GHEA Grapalat"/>
        </w:rPr>
      </w:pPr>
    </w:p>
  </w:footnote>
  <w:footnote w:id="22">
    <w:p w:rsidR="0099327B" w:rsidRPr="00DA3A61" w:rsidRDefault="0099327B"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9327B" w:rsidRPr="00C6146A" w:rsidRDefault="0099327B">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9"/>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8"/>
  </w:num>
  <w:num w:numId="13">
    <w:abstractNumId w:val="16"/>
  </w:num>
  <w:num w:numId="14">
    <w:abstractNumId w:val="7"/>
  </w:num>
  <w:num w:numId="15">
    <w:abstractNumId w:val="17"/>
  </w:num>
  <w:num w:numId="16">
    <w:abstractNumId w:val="8"/>
  </w:num>
  <w:num w:numId="17">
    <w:abstractNumId w:val="1"/>
  </w:num>
  <w:num w:numId="18">
    <w:abstractNumId w:val="11"/>
  </w:num>
  <w:num w:numId="19">
    <w:abstractNumId w:val="4"/>
  </w:num>
  <w:num w:numId="20">
    <w:abstractNumId w:val="14"/>
  </w:num>
  <w:num w:numId="21">
    <w:abstractNumId w:val="2"/>
  </w:num>
  <w:num w:numId="22">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hideSpellingErrors/>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CBF"/>
    <w:rsid w:val="00003DF0"/>
    <w:rsid w:val="00005412"/>
    <w:rsid w:val="00005D30"/>
    <w:rsid w:val="000076A1"/>
    <w:rsid w:val="0000776B"/>
    <w:rsid w:val="00012347"/>
    <w:rsid w:val="00012E2C"/>
    <w:rsid w:val="00013093"/>
    <w:rsid w:val="0001322C"/>
    <w:rsid w:val="000132F3"/>
    <w:rsid w:val="00013C24"/>
    <w:rsid w:val="00014ADF"/>
    <w:rsid w:val="0001587B"/>
    <w:rsid w:val="0001636C"/>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461"/>
    <w:rsid w:val="000878DB"/>
    <w:rsid w:val="000911CA"/>
    <w:rsid w:val="000920AF"/>
    <w:rsid w:val="00092D0A"/>
    <w:rsid w:val="0009380C"/>
    <w:rsid w:val="0009449B"/>
    <w:rsid w:val="000946A3"/>
    <w:rsid w:val="00095EB1"/>
    <w:rsid w:val="00096865"/>
    <w:rsid w:val="00097DE8"/>
    <w:rsid w:val="000A07FC"/>
    <w:rsid w:val="000A37CE"/>
    <w:rsid w:val="000A4D71"/>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691A"/>
    <w:rsid w:val="000E6A49"/>
    <w:rsid w:val="000E7612"/>
    <w:rsid w:val="000E79BD"/>
    <w:rsid w:val="000F0832"/>
    <w:rsid w:val="000F109E"/>
    <w:rsid w:val="000F332D"/>
    <w:rsid w:val="000F338E"/>
    <w:rsid w:val="000F33A6"/>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22F"/>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EE9"/>
    <w:rsid w:val="00181C60"/>
    <w:rsid w:val="00181CBF"/>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32A7"/>
    <w:rsid w:val="00193644"/>
    <w:rsid w:val="00193871"/>
    <w:rsid w:val="001939BE"/>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3D83"/>
    <w:rsid w:val="001C3F6C"/>
    <w:rsid w:val="001C5EE1"/>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0E09"/>
    <w:rsid w:val="002322C3"/>
    <w:rsid w:val="002328FD"/>
    <w:rsid w:val="002330C1"/>
    <w:rsid w:val="002332F8"/>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0C5B"/>
    <w:rsid w:val="00291919"/>
    <w:rsid w:val="002926D4"/>
    <w:rsid w:val="002932D7"/>
    <w:rsid w:val="00293A25"/>
    <w:rsid w:val="00293A76"/>
    <w:rsid w:val="002941F2"/>
    <w:rsid w:val="00294FFF"/>
    <w:rsid w:val="0029515A"/>
    <w:rsid w:val="002963C0"/>
    <w:rsid w:val="002972E4"/>
    <w:rsid w:val="002A3785"/>
    <w:rsid w:val="002A44CD"/>
    <w:rsid w:val="002A464D"/>
    <w:rsid w:val="002A5F36"/>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5D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E5E12"/>
    <w:rsid w:val="002F0C0D"/>
    <w:rsid w:val="002F1AB3"/>
    <w:rsid w:val="002F2B23"/>
    <w:rsid w:val="002F35FE"/>
    <w:rsid w:val="002F6164"/>
    <w:rsid w:val="002F6FA0"/>
    <w:rsid w:val="002F7A7E"/>
    <w:rsid w:val="00300313"/>
    <w:rsid w:val="00301193"/>
    <w:rsid w:val="00301979"/>
    <w:rsid w:val="003031AC"/>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14"/>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0CC"/>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0C67"/>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37EF0"/>
    <w:rsid w:val="00440F03"/>
    <w:rsid w:val="00440F5F"/>
    <w:rsid w:val="00441CC1"/>
    <w:rsid w:val="004429A1"/>
    <w:rsid w:val="00442F42"/>
    <w:rsid w:val="00442FC6"/>
    <w:rsid w:val="00443208"/>
    <w:rsid w:val="00443B7A"/>
    <w:rsid w:val="00444069"/>
    <w:rsid w:val="00445B8C"/>
    <w:rsid w:val="0044660E"/>
    <w:rsid w:val="00447459"/>
    <w:rsid w:val="00447808"/>
    <w:rsid w:val="00447FFD"/>
    <w:rsid w:val="004504F0"/>
    <w:rsid w:val="0045258A"/>
    <w:rsid w:val="00452896"/>
    <w:rsid w:val="00454D73"/>
    <w:rsid w:val="0045525D"/>
    <w:rsid w:val="00455570"/>
    <w:rsid w:val="00455C9B"/>
    <w:rsid w:val="00457745"/>
    <w:rsid w:val="00457CFE"/>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3944"/>
    <w:rsid w:val="0048419C"/>
    <w:rsid w:val="00484FED"/>
    <w:rsid w:val="00486012"/>
    <w:rsid w:val="00486723"/>
    <w:rsid w:val="00486B55"/>
    <w:rsid w:val="004874EC"/>
    <w:rsid w:val="00491754"/>
    <w:rsid w:val="004929E4"/>
    <w:rsid w:val="00492FC6"/>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1C32"/>
    <w:rsid w:val="004D1E87"/>
    <w:rsid w:val="004D2727"/>
    <w:rsid w:val="004D40F6"/>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BFB"/>
    <w:rsid w:val="00504A66"/>
    <w:rsid w:val="00504FD5"/>
    <w:rsid w:val="005056B4"/>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DB8"/>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9F"/>
    <w:rsid w:val="005541E7"/>
    <w:rsid w:val="005563D9"/>
    <w:rsid w:val="00557E3D"/>
    <w:rsid w:val="00561617"/>
    <w:rsid w:val="00562EB1"/>
    <w:rsid w:val="0056331A"/>
    <w:rsid w:val="005639B0"/>
    <w:rsid w:val="0056625A"/>
    <w:rsid w:val="00566E8B"/>
    <w:rsid w:val="00566ED8"/>
    <w:rsid w:val="00567040"/>
    <w:rsid w:val="00567E98"/>
    <w:rsid w:val="005716B8"/>
    <w:rsid w:val="00571702"/>
    <w:rsid w:val="00571F29"/>
    <w:rsid w:val="005739AB"/>
    <w:rsid w:val="00573FE5"/>
    <w:rsid w:val="00574405"/>
    <w:rsid w:val="00575C75"/>
    <w:rsid w:val="005773FC"/>
    <w:rsid w:val="00577582"/>
    <w:rsid w:val="0058067F"/>
    <w:rsid w:val="00581057"/>
    <w:rsid w:val="00581C98"/>
    <w:rsid w:val="0058298C"/>
    <w:rsid w:val="00582FEB"/>
    <w:rsid w:val="00583092"/>
    <w:rsid w:val="00583117"/>
    <w:rsid w:val="00584A70"/>
    <w:rsid w:val="005855ED"/>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D03"/>
    <w:rsid w:val="005B598A"/>
    <w:rsid w:val="005B5F9C"/>
    <w:rsid w:val="005B6B3E"/>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2CFF"/>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47198"/>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5962"/>
    <w:rsid w:val="00685A30"/>
    <w:rsid w:val="00685C48"/>
    <w:rsid w:val="00687958"/>
    <w:rsid w:val="00690528"/>
    <w:rsid w:val="006912BB"/>
    <w:rsid w:val="00692C09"/>
    <w:rsid w:val="00692FA3"/>
    <w:rsid w:val="00693C4E"/>
    <w:rsid w:val="0069510E"/>
    <w:rsid w:val="006953B6"/>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503D"/>
    <w:rsid w:val="006C5335"/>
    <w:rsid w:val="006C597D"/>
    <w:rsid w:val="006C679A"/>
    <w:rsid w:val="006D0092"/>
    <w:rsid w:val="006D0B02"/>
    <w:rsid w:val="006D0D6F"/>
    <w:rsid w:val="006D1826"/>
    <w:rsid w:val="006D1BA0"/>
    <w:rsid w:val="006D4E1D"/>
    <w:rsid w:val="006D6150"/>
    <w:rsid w:val="006E267D"/>
    <w:rsid w:val="006E35A0"/>
    <w:rsid w:val="006E379A"/>
    <w:rsid w:val="006E49D7"/>
    <w:rsid w:val="006E5FDD"/>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3670"/>
    <w:rsid w:val="00704898"/>
    <w:rsid w:val="00705706"/>
    <w:rsid w:val="0070731F"/>
    <w:rsid w:val="0070738E"/>
    <w:rsid w:val="00707B86"/>
    <w:rsid w:val="0071017B"/>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6EAD"/>
    <w:rsid w:val="00737986"/>
    <w:rsid w:val="00737B2F"/>
    <w:rsid w:val="00740919"/>
    <w:rsid w:val="0074334C"/>
    <w:rsid w:val="00744742"/>
    <w:rsid w:val="00744A90"/>
    <w:rsid w:val="00744D01"/>
    <w:rsid w:val="00745561"/>
    <w:rsid w:val="00745BEC"/>
    <w:rsid w:val="00747893"/>
    <w:rsid w:val="00747FB3"/>
    <w:rsid w:val="00750406"/>
    <w:rsid w:val="0075067F"/>
    <w:rsid w:val="00750AED"/>
    <w:rsid w:val="00751116"/>
    <w:rsid w:val="00751EEA"/>
    <w:rsid w:val="007525C0"/>
    <w:rsid w:val="00752C74"/>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76"/>
    <w:rsid w:val="00760E9B"/>
    <w:rsid w:val="0076368E"/>
    <w:rsid w:val="0076384C"/>
    <w:rsid w:val="00763EFA"/>
    <w:rsid w:val="00764AAD"/>
    <w:rsid w:val="007670E7"/>
    <w:rsid w:val="007671A8"/>
    <w:rsid w:val="00767AD3"/>
    <w:rsid w:val="00767B04"/>
    <w:rsid w:val="00767D80"/>
    <w:rsid w:val="00770249"/>
    <w:rsid w:val="00771A7D"/>
    <w:rsid w:val="00771C0F"/>
    <w:rsid w:val="00771DCB"/>
    <w:rsid w:val="00772F69"/>
    <w:rsid w:val="00773485"/>
    <w:rsid w:val="0077364F"/>
    <w:rsid w:val="00774C67"/>
    <w:rsid w:val="0077504D"/>
    <w:rsid w:val="00775162"/>
    <w:rsid w:val="00775410"/>
    <w:rsid w:val="007801B2"/>
    <w:rsid w:val="007811AE"/>
    <w:rsid w:val="00781688"/>
    <w:rsid w:val="00782B55"/>
    <w:rsid w:val="00782D3C"/>
    <w:rsid w:val="0078387F"/>
    <w:rsid w:val="0078774A"/>
    <w:rsid w:val="00790115"/>
    <w:rsid w:val="00791764"/>
    <w:rsid w:val="0079204B"/>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2D3D"/>
    <w:rsid w:val="007F30A4"/>
    <w:rsid w:val="007F3E29"/>
    <w:rsid w:val="007F4CA7"/>
    <w:rsid w:val="007F503F"/>
    <w:rsid w:val="007F5493"/>
    <w:rsid w:val="007F5A5F"/>
    <w:rsid w:val="007F6722"/>
    <w:rsid w:val="008013DA"/>
    <w:rsid w:val="00801535"/>
    <w:rsid w:val="00801DAB"/>
    <w:rsid w:val="0080437A"/>
    <w:rsid w:val="00807178"/>
    <w:rsid w:val="00807F1E"/>
    <w:rsid w:val="00807F3B"/>
    <w:rsid w:val="008105B4"/>
    <w:rsid w:val="00811D16"/>
    <w:rsid w:val="00814DBD"/>
    <w:rsid w:val="00816505"/>
    <w:rsid w:val="00820257"/>
    <w:rsid w:val="0082102B"/>
    <w:rsid w:val="008212F3"/>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46D4"/>
    <w:rsid w:val="00866E36"/>
    <w:rsid w:val="0086749E"/>
    <w:rsid w:val="008702CB"/>
    <w:rsid w:val="00871B22"/>
    <w:rsid w:val="00871E55"/>
    <w:rsid w:val="0087341E"/>
    <w:rsid w:val="00873567"/>
    <w:rsid w:val="008769B4"/>
    <w:rsid w:val="008777E0"/>
    <w:rsid w:val="0088001E"/>
    <w:rsid w:val="00880500"/>
    <w:rsid w:val="00880988"/>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BC"/>
    <w:rsid w:val="008909E6"/>
    <w:rsid w:val="008916DE"/>
    <w:rsid w:val="00891ED9"/>
    <w:rsid w:val="008920F8"/>
    <w:rsid w:val="0089619F"/>
    <w:rsid w:val="00896212"/>
    <w:rsid w:val="008A056F"/>
    <w:rsid w:val="008A0AF2"/>
    <w:rsid w:val="008A120F"/>
    <w:rsid w:val="008A1E8D"/>
    <w:rsid w:val="008A24FA"/>
    <w:rsid w:val="008A29E6"/>
    <w:rsid w:val="008A345D"/>
    <w:rsid w:val="008A38EF"/>
    <w:rsid w:val="008A4308"/>
    <w:rsid w:val="008A4DA3"/>
    <w:rsid w:val="008A57B7"/>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E49"/>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5412"/>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30CE"/>
    <w:rsid w:val="0091452E"/>
    <w:rsid w:val="00915104"/>
    <w:rsid w:val="00915256"/>
    <w:rsid w:val="00915629"/>
    <w:rsid w:val="00915CFE"/>
    <w:rsid w:val="009160C2"/>
    <w:rsid w:val="00916A53"/>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6000"/>
    <w:rsid w:val="009365B5"/>
    <w:rsid w:val="0093713C"/>
    <w:rsid w:val="009374A0"/>
    <w:rsid w:val="009377C9"/>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E76"/>
    <w:rsid w:val="00990C42"/>
    <w:rsid w:val="009925D0"/>
    <w:rsid w:val="00993124"/>
    <w:rsid w:val="00993191"/>
    <w:rsid w:val="0099327B"/>
    <w:rsid w:val="00993B84"/>
    <w:rsid w:val="00994A77"/>
    <w:rsid w:val="009961C0"/>
    <w:rsid w:val="009A003B"/>
    <w:rsid w:val="009A05AC"/>
    <w:rsid w:val="009A171D"/>
    <w:rsid w:val="009A3BB9"/>
    <w:rsid w:val="009A73D5"/>
    <w:rsid w:val="009B0273"/>
    <w:rsid w:val="009B02F2"/>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6103"/>
    <w:rsid w:val="009D352B"/>
    <w:rsid w:val="009D4434"/>
    <w:rsid w:val="009D47AF"/>
    <w:rsid w:val="009D4B01"/>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4DB0"/>
    <w:rsid w:val="00A04E67"/>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598"/>
    <w:rsid w:val="00A4360B"/>
    <w:rsid w:val="00A4426D"/>
    <w:rsid w:val="00A44B53"/>
    <w:rsid w:val="00A45946"/>
    <w:rsid w:val="00A4729F"/>
    <w:rsid w:val="00A5050E"/>
    <w:rsid w:val="00A51D7C"/>
    <w:rsid w:val="00A52061"/>
    <w:rsid w:val="00A52DF0"/>
    <w:rsid w:val="00A5318E"/>
    <w:rsid w:val="00A53E65"/>
    <w:rsid w:val="00A5512C"/>
    <w:rsid w:val="00A555E6"/>
    <w:rsid w:val="00A55E59"/>
    <w:rsid w:val="00A55FEE"/>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8543A"/>
    <w:rsid w:val="00A91549"/>
    <w:rsid w:val="00A91BD6"/>
    <w:rsid w:val="00A921FF"/>
    <w:rsid w:val="00A92E90"/>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06E"/>
    <w:rsid w:val="00AF1563"/>
    <w:rsid w:val="00AF1673"/>
    <w:rsid w:val="00AF1CF1"/>
    <w:rsid w:val="00AF20D6"/>
    <w:rsid w:val="00AF2710"/>
    <w:rsid w:val="00AF30E5"/>
    <w:rsid w:val="00AF392D"/>
    <w:rsid w:val="00AF40B6"/>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126"/>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22"/>
    <w:rsid w:val="00B57948"/>
    <w:rsid w:val="00B57D12"/>
    <w:rsid w:val="00B61677"/>
    <w:rsid w:val="00B62020"/>
    <w:rsid w:val="00B62122"/>
    <w:rsid w:val="00B62D06"/>
    <w:rsid w:val="00B63078"/>
    <w:rsid w:val="00B634AD"/>
    <w:rsid w:val="00B64BCF"/>
    <w:rsid w:val="00B64BF8"/>
    <w:rsid w:val="00B65CBA"/>
    <w:rsid w:val="00B66C0B"/>
    <w:rsid w:val="00B67005"/>
    <w:rsid w:val="00B67CCD"/>
    <w:rsid w:val="00B70E85"/>
    <w:rsid w:val="00B71D73"/>
    <w:rsid w:val="00B7211A"/>
    <w:rsid w:val="00B73AB8"/>
    <w:rsid w:val="00B73DE0"/>
    <w:rsid w:val="00B744F6"/>
    <w:rsid w:val="00B75687"/>
    <w:rsid w:val="00B76015"/>
    <w:rsid w:val="00B76846"/>
    <w:rsid w:val="00B76E7F"/>
    <w:rsid w:val="00B77506"/>
    <w:rsid w:val="00B8141B"/>
    <w:rsid w:val="00B81AD3"/>
    <w:rsid w:val="00B81EEA"/>
    <w:rsid w:val="00B853BF"/>
    <w:rsid w:val="00B8636F"/>
    <w:rsid w:val="00B86BCB"/>
    <w:rsid w:val="00B9100A"/>
    <w:rsid w:val="00B915B1"/>
    <w:rsid w:val="00B925B0"/>
    <w:rsid w:val="00B94120"/>
    <w:rsid w:val="00B94D31"/>
    <w:rsid w:val="00B96B73"/>
    <w:rsid w:val="00B975FA"/>
    <w:rsid w:val="00B9796D"/>
    <w:rsid w:val="00B97C82"/>
    <w:rsid w:val="00BA3554"/>
    <w:rsid w:val="00BA632C"/>
    <w:rsid w:val="00BB1C9B"/>
    <w:rsid w:val="00BB3575"/>
    <w:rsid w:val="00BB4749"/>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32F1"/>
    <w:rsid w:val="00C13F10"/>
    <w:rsid w:val="00C14F1A"/>
    <w:rsid w:val="00C156C3"/>
    <w:rsid w:val="00C15BC3"/>
    <w:rsid w:val="00C16602"/>
    <w:rsid w:val="00C16F3F"/>
    <w:rsid w:val="00C17414"/>
    <w:rsid w:val="00C207A1"/>
    <w:rsid w:val="00C2151D"/>
    <w:rsid w:val="00C232E0"/>
    <w:rsid w:val="00C23B1B"/>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32FF"/>
    <w:rsid w:val="00C84419"/>
    <w:rsid w:val="00C864DC"/>
    <w:rsid w:val="00C92CC6"/>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CF3A8D"/>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80A"/>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70894"/>
    <w:rsid w:val="00D71259"/>
    <w:rsid w:val="00D7354F"/>
    <w:rsid w:val="00D7435F"/>
    <w:rsid w:val="00D74CCE"/>
    <w:rsid w:val="00D758CA"/>
    <w:rsid w:val="00D75F27"/>
    <w:rsid w:val="00D7606A"/>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C7"/>
    <w:rsid w:val="00DB4E0F"/>
    <w:rsid w:val="00DB5587"/>
    <w:rsid w:val="00DB5DD5"/>
    <w:rsid w:val="00DB64C8"/>
    <w:rsid w:val="00DB66DA"/>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7F8F"/>
    <w:rsid w:val="00DF11C4"/>
    <w:rsid w:val="00DF19A1"/>
    <w:rsid w:val="00DF1A94"/>
    <w:rsid w:val="00DF2FAC"/>
    <w:rsid w:val="00DF4410"/>
    <w:rsid w:val="00DF5182"/>
    <w:rsid w:val="00DF5330"/>
    <w:rsid w:val="00E01503"/>
    <w:rsid w:val="00E020C1"/>
    <w:rsid w:val="00E02666"/>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3A9A"/>
    <w:rsid w:val="00E23F7F"/>
    <w:rsid w:val="00E2406F"/>
    <w:rsid w:val="00E242FF"/>
    <w:rsid w:val="00E24E2E"/>
    <w:rsid w:val="00E24EBF"/>
    <w:rsid w:val="00E25D59"/>
    <w:rsid w:val="00E2620A"/>
    <w:rsid w:val="00E26551"/>
    <w:rsid w:val="00E26A48"/>
    <w:rsid w:val="00E26E6A"/>
    <w:rsid w:val="00E2702D"/>
    <w:rsid w:val="00E278FE"/>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B2C"/>
    <w:rsid w:val="00E5510F"/>
    <w:rsid w:val="00E6008B"/>
    <w:rsid w:val="00E6044F"/>
    <w:rsid w:val="00E61B67"/>
    <w:rsid w:val="00E6295A"/>
    <w:rsid w:val="00E6367A"/>
    <w:rsid w:val="00E63C8D"/>
    <w:rsid w:val="00E64337"/>
    <w:rsid w:val="00E65F37"/>
    <w:rsid w:val="00E674AE"/>
    <w:rsid w:val="00E67BA7"/>
    <w:rsid w:val="00E711A5"/>
    <w:rsid w:val="00E72443"/>
    <w:rsid w:val="00E74264"/>
    <w:rsid w:val="00E749B7"/>
    <w:rsid w:val="00E7522C"/>
    <w:rsid w:val="00E75993"/>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DB9"/>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7188"/>
    <w:rsid w:val="00EC759E"/>
    <w:rsid w:val="00EC7897"/>
    <w:rsid w:val="00ED02F8"/>
    <w:rsid w:val="00ED0338"/>
    <w:rsid w:val="00ED0BF3"/>
    <w:rsid w:val="00ED0DE3"/>
    <w:rsid w:val="00ED1142"/>
    <w:rsid w:val="00ED2462"/>
    <w:rsid w:val="00ED35C0"/>
    <w:rsid w:val="00ED4C1D"/>
    <w:rsid w:val="00ED6836"/>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FC3"/>
    <w:rsid w:val="00F06F30"/>
    <w:rsid w:val="00F11794"/>
    <w:rsid w:val="00F11D9C"/>
    <w:rsid w:val="00F124AA"/>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B4D"/>
    <w:rsid w:val="00F45B8B"/>
    <w:rsid w:val="00F52F4A"/>
    <w:rsid w:val="00F52F7A"/>
    <w:rsid w:val="00F546F2"/>
    <w:rsid w:val="00F55654"/>
    <w:rsid w:val="00F55806"/>
    <w:rsid w:val="00F5653D"/>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Spacing">
    <w:name w:val="No Spacing"/>
    <w:uiPriority w:val="1"/>
    <w:qFormat/>
    <w:rsid w:val="001939B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91CA-F11C-4788-AAC0-BF0F39AF2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3303</TotalTime>
  <Pages>91</Pages>
  <Words>16090</Words>
  <Characters>91717</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107592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Masis5</cp:lastModifiedBy>
  <cp:revision>480</cp:revision>
  <cp:lastPrinted>2017-05-25T08:10:00Z</cp:lastPrinted>
  <dcterms:created xsi:type="dcterms:W3CDTF">2018-09-19T06:54:00Z</dcterms:created>
  <dcterms:modified xsi:type="dcterms:W3CDTF">2019-11-29T09:25:00Z</dcterms:modified>
</cp:coreProperties>
</file>